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5AAE3B73" w:rsidR="00B76BC2" w:rsidRPr="002F7633"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r w:rsidRPr="002F7633">
        <w:rPr>
          <w:rFonts w:asciiTheme="minorHAnsi" w:hAnsiTheme="minorHAnsi" w:cstheme="minorHAnsi"/>
          <w:b/>
          <w:bCs/>
          <w:sz w:val="22"/>
          <w:szCs w:val="22"/>
          <w:u w:val="single"/>
        </w:rPr>
        <w:t>Pressemitteilung</w:t>
      </w:r>
    </w:p>
    <w:p w14:paraId="79C3D145" w14:textId="77777777" w:rsidR="00B76BC2" w:rsidRPr="002F7633" w:rsidRDefault="00B76BC2" w:rsidP="0019774D">
      <w:pPr>
        <w:tabs>
          <w:tab w:val="left" w:pos="5670"/>
          <w:tab w:val="left" w:pos="5954"/>
        </w:tabs>
        <w:spacing w:line="360" w:lineRule="auto"/>
        <w:ind w:left="567" w:right="1701"/>
        <w:jc w:val="both"/>
        <w:rPr>
          <w:rFonts w:asciiTheme="minorHAnsi" w:hAnsiTheme="minorHAnsi" w:cstheme="minorHAnsi"/>
          <w:b/>
          <w:bCs/>
          <w:sz w:val="22"/>
          <w:szCs w:val="22"/>
        </w:rPr>
      </w:pPr>
    </w:p>
    <w:p w14:paraId="2D33FE82" w14:textId="391A5DF2" w:rsidR="006A7827" w:rsidRPr="001242B6" w:rsidRDefault="008F3070" w:rsidP="00575ABC">
      <w:pPr>
        <w:tabs>
          <w:tab w:val="left" w:pos="5670"/>
          <w:tab w:val="left" w:pos="5954"/>
        </w:tabs>
        <w:spacing w:line="360" w:lineRule="auto"/>
        <w:ind w:left="567" w:right="1701"/>
        <w:jc w:val="both"/>
        <w:rPr>
          <w:rFonts w:asciiTheme="minorHAnsi" w:hAnsiTheme="minorHAnsi" w:cstheme="minorHAnsi"/>
          <w:b/>
          <w:bCs/>
          <w:sz w:val="28"/>
          <w:szCs w:val="28"/>
        </w:rPr>
      </w:pPr>
      <w:r>
        <w:rPr>
          <w:rFonts w:asciiTheme="minorHAnsi" w:hAnsiTheme="minorHAnsi" w:cstheme="minorHAnsi"/>
          <w:b/>
          <w:bCs/>
          <w:sz w:val="28"/>
          <w:szCs w:val="28"/>
        </w:rPr>
        <w:t>Ende Juni</w:t>
      </w:r>
      <w:r w:rsidR="007A412B" w:rsidRPr="001242B6">
        <w:rPr>
          <w:rFonts w:asciiTheme="minorHAnsi" w:hAnsiTheme="minorHAnsi" w:cstheme="minorHAnsi"/>
          <w:b/>
          <w:bCs/>
          <w:sz w:val="28"/>
          <w:szCs w:val="28"/>
        </w:rPr>
        <w:t xml:space="preserve"> startet die virtuelle Messe</w:t>
      </w:r>
      <w:r w:rsidR="00BC57F9" w:rsidRPr="001242B6">
        <w:rPr>
          <w:rFonts w:asciiTheme="minorHAnsi" w:hAnsiTheme="minorHAnsi" w:cstheme="minorHAnsi"/>
          <w:b/>
          <w:bCs/>
          <w:sz w:val="28"/>
          <w:szCs w:val="28"/>
        </w:rPr>
        <w:t xml:space="preserve"> </w:t>
      </w:r>
      <w:r w:rsidR="007A412B" w:rsidRPr="001242B6">
        <w:rPr>
          <w:rFonts w:asciiTheme="minorHAnsi" w:hAnsiTheme="minorHAnsi" w:cstheme="minorHAnsi"/>
          <w:b/>
          <w:bCs/>
          <w:sz w:val="28"/>
          <w:szCs w:val="28"/>
        </w:rPr>
        <w:t xml:space="preserve">von </w:t>
      </w:r>
      <w:r w:rsidR="00BC57F9" w:rsidRPr="001242B6">
        <w:rPr>
          <w:rFonts w:asciiTheme="minorHAnsi" w:hAnsiTheme="minorHAnsi" w:cstheme="minorHAnsi"/>
          <w:b/>
          <w:bCs/>
          <w:sz w:val="28"/>
          <w:szCs w:val="28"/>
        </w:rPr>
        <w:t>SÜDPA</w:t>
      </w:r>
      <w:r w:rsidR="00D44695" w:rsidRPr="001242B6">
        <w:rPr>
          <w:rFonts w:asciiTheme="minorHAnsi" w:hAnsiTheme="minorHAnsi" w:cstheme="minorHAnsi"/>
          <w:b/>
          <w:bCs/>
          <w:sz w:val="28"/>
          <w:szCs w:val="28"/>
        </w:rPr>
        <w:t>CK</w:t>
      </w:r>
    </w:p>
    <w:p w14:paraId="45EC4367" w14:textId="28E13F3A" w:rsidR="00E663CA" w:rsidRPr="00CC3B3C" w:rsidRDefault="00512C8E" w:rsidP="00321CAE">
      <w:pPr>
        <w:tabs>
          <w:tab w:val="left" w:pos="5670"/>
          <w:tab w:val="left" w:pos="5954"/>
        </w:tabs>
        <w:spacing w:before="240" w:after="240" w:line="360" w:lineRule="auto"/>
        <w:ind w:left="567" w:right="1701"/>
        <w:jc w:val="both"/>
        <w:rPr>
          <w:rFonts w:asciiTheme="minorHAnsi" w:hAnsiTheme="minorHAnsi" w:cstheme="minorHAnsi"/>
          <w:b/>
          <w:sz w:val="22"/>
          <w:szCs w:val="22"/>
        </w:rPr>
      </w:pPr>
      <w:r>
        <w:rPr>
          <w:rFonts w:asciiTheme="minorHAnsi" w:hAnsiTheme="minorHAnsi" w:cstheme="minorHAnsi"/>
          <w:b/>
          <w:sz w:val="22"/>
          <w:szCs w:val="22"/>
        </w:rPr>
        <w:t xml:space="preserve">Nonstop </w:t>
      </w:r>
      <w:r w:rsidR="003528EC">
        <w:rPr>
          <w:rFonts w:asciiTheme="minorHAnsi" w:hAnsiTheme="minorHAnsi" w:cstheme="minorHAnsi"/>
          <w:b/>
          <w:sz w:val="22"/>
          <w:szCs w:val="22"/>
        </w:rPr>
        <w:t xml:space="preserve">24 Stunden an </w:t>
      </w:r>
      <w:r w:rsidR="001242B6">
        <w:rPr>
          <w:rFonts w:asciiTheme="minorHAnsi" w:hAnsiTheme="minorHAnsi" w:cstheme="minorHAnsi"/>
          <w:b/>
          <w:sz w:val="22"/>
          <w:szCs w:val="22"/>
        </w:rPr>
        <w:t xml:space="preserve">365 Tagen für Kunden und Interessierte geöffnet – mit der ersten eigenen virtuellen Messe beschreitet </w:t>
      </w:r>
      <w:r>
        <w:rPr>
          <w:rFonts w:asciiTheme="minorHAnsi" w:hAnsiTheme="minorHAnsi" w:cstheme="minorHAnsi"/>
          <w:b/>
          <w:sz w:val="22"/>
          <w:szCs w:val="22"/>
        </w:rPr>
        <w:t xml:space="preserve">Branchenprimus </w:t>
      </w:r>
      <w:r w:rsidR="001242B6">
        <w:rPr>
          <w:rFonts w:asciiTheme="minorHAnsi" w:hAnsiTheme="minorHAnsi" w:cstheme="minorHAnsi"/>
          <w:b/>
          <w:sz w:val="22"/>
          <w:szCs w:val="22"/>
        </w:rPr>
        <w:t xml:space="preserve">SÜDPACK </w:t>
      </w:r>
      <w:r>
        <w:rPr>
          <w:rFonts w:asciiTheme="minorHAnsi" w:hAnsiTheme="minorHAnsi" w:cstheme="minorHAnsi"/>
          <w:b/>
          <w:sz w:val="22"/>
          <w:szCs w:val="22"/>
        </w:rPr>
        <w:t xml:space="preserve">neue Wege in der Kundenkommunikation. </w:t>
      </w:r>
      <w:r w:rsidR="00EE10D0">
        <w:rPr>
          <w:rFonts w:asciiTheme="minorHAnsi" w:hAnsiTheme="minorHAnsi" w:cstheme="minorHAnsi"/>
          <w:b/>
          <w:sz w:val="22"/>
          <w:szCs w:val="22"/>
        </w:rPr>
        <w:t xml:space="preserve">Fernab bereits gewohnter Corona-Beschränkungen und konventioneller Öffnungszeiten präsentiert der Folienhersteller </w:t>
      </w:r>
      <w:r w:rsidR="003141A3">
        <w:rPr>
          <w:rFonts w:asciiTheme="minorHAnsi" w:hAnsiTheme="minorHAnsi" w:cstheme="minorHAnsi"/>
          <w:b/>
          <w:sz w:val="22"/>
          <w:szCs w:val="22"/>
        </w:rPr>
        <w:t>die</w:t>
      </w:r>
      <w:r w:rsidR="00EE10D0">
        <w:rPr>
          <w:rFonts w:asciiTheme="minorHAnsi" w:hAnsiTheme="minorHAnsi" w:cstheme="minorHAnsi"/>
          <w:b/>
          <w:sz w:val="22"/>
          <w:szCs w:val="22"/>
        </w:rPr>
        <w:t xml:space="preserve"> </w:t>
      </w:r>
      <w:r w:rsidR="006E7C2C">
        <w:rPr>
          <w:rFonts w:asciiTheme="minorHAnsi" w:hAnsiTheme="minorHAnsi" w:cstheme="minorHAnsi"/>
          <w:b/>
          <w:sz w:val="22"/>
          <w:szCs w:val="22"/>
        </w:rPr>
        <w:t>neuesten Produktentwicklungen</w:t>
      </w:r>
      <w:r w:rsidR="00AE4CDB">
        <w:rPr>
          <w:rFonts w:asciiTheme="minorHAnsi" w:hAnsiTheme="minorHAnsi" w:cstheme="minorHAnsi"/>
          <w:b/>
          <w:sz w:val="22"/>
          <w:szCs w:val="22"/>
        </w:rPr>
        <w:t xml:space="preserve"> und</w:t>
      </w:r>
      <w:r w:rsidR="006E7C2C">
        <w:rPr>
          <w:rFonts w:asciiTheme="minorHAnsi" w:hAnsiTheme="minorHAnsi" w:cstheme="minorHAnsi"/>
          <w:b/>
          <w:sz w:val="22"/>
          <w:szCs w:val="22"/>
        </w:rPr>
        <w:t xml:space="preserve"> informiert über </w:t>
      </w:r>
      <w:r w:rsidR="002B0BBE">
        <w:rPr>
          <w:rFonts w:asciiTheme="minorHAnsi" w:hAnsiTheme="minorHAnsi" w:cstheme="minorHAnsi"/>
          <w:b/>
          <w:sz w:val="22"/>
          <w:szCs w:val="22"/>
        </w:rPr>
        <w:t>das breite Portfolio aus seiner Nachhaltigkeits-Roadmap</w:t>
      </w:r>
      <w:r w:rsidR="006E7C2C">
        <w:rPr>
          <w:rFonts w:asciiTheme="minorHAnsi" w:hAnsiTheme="minorHAnsi" w:cstheme="minorHAnsi"/>
          <w:b/>
          <w:sz w:val="22"/>
          <w:szCs w:val="22"/>
        </w:rPr>
        <w:t>.</w:t>
      </w:r>
      <w:r w:rsidR="00476F9B">
        <w:rPr>
          <w:rFonts w:asciiTheme="minorHAnsi" w:hAnsiTheme="minorHAnsi" w:cstheme="minorHAnsi"/>
          <w:b/>
          <w:sz w:val="22"/>
          <w:szCs w:val="22"/>
        </w:rPr>
        <w:t xml:space="preserve"> Spannende Vorträge</w:t>
      </w:r>
      <w:r w:rsidR="00656769">
        <w:rPr>
          <w:rFonts w:asciiTheme="minorHAnsi" w:hAnsiTheme="minorHAnsi" w:cstheme="minorHAnsi"/>
          <w:b/>
          <w:sz w:val="22"/>
          <w:szCs w:val="22"/>
        </w:rPr>
        <w:t xml:space="preserve">, </w:t>
      </w:r>
      <w:r w:rsidR="00476F9B">
        <w:rPr>
          <w:rFonts w:asciiTheme="minorHAnsi" w:hAnsiTheme="minorHAnsi" w:cstheme="minorHAnsi"/>
          <w:b/>
          <w:sz w:val="22"/>
          <w:szCs w:val="22"/>
        </w:rPr>
        <w:t xml:space="preserve">Präsentationen </w:t>
      </w:r>
      <w:r w:rsidR="00656769">
        <w:rPr>
          <w:rFonts w:asciiTheme="minorHAnsi" w:hAnsiTheme="minorHAnsi" w:cstheme="minorHAnsi"/>
          <w:b/>
          <w:sz w:val="22"/>
          <w:szCs w:val="22"/>
        </w:rPr>
        <w:t xml:space="preserve">und aktuelle News zum Unternehmen </w:t>
      </w:r>
      <w:r w:rsidR="00476F9B">
        <w:rPr>
          <w:rFonts w:asciiTheme="minorHAnsi" w:hAnsiTheme="minorHAnsi" w:cstheme="minorHAnsi"/>
          <w:b/>
          <w:sz w:val="22"/>
          <w:szCs w:val="22"/>
        </w:rPr>
        <w:t xml:space="preserve">runden das </w:t>
      </w:r>
      <w:r w:rsidR="00D3308A">
        <w:rPr>
          <w:rFonts w:asciiTheme="minorHAnsi" w:hAnsiTheme="minorHAnsi" w:cstheme="minorHAnsi"/>
          <w:b/>
          <w:sz w:val="22"/>
          <w:szCs w:val="22"/>
        </w:rPr>
        <w:t>diversifizierte</w:t>
      </w:r>
      <w:r w:rsidR="00476F9B">
        <w:rPr>
          <w:rFonts w:asciiTheme="minorHAnsi" w:hAnsiTheme="minorHAnsi" w:cstheme="minorHAnsi"/>
          <w:b/>
          <w:sz w:val="22"/>
          <w:szCs w:val="22"/>
        </w:rPr>
        <w:t xml:space="preserve"> Angebot ab</w:t>
      </w:r>
      <w:r w:rsidR="00380C8C">
        <w:rPr>
          <w:rFonts w:asciiTheme="minorHAnsi" w:hAnsiTheme="minorHAnsi" w:cstheme="minorHAnsi"/>
          <w:b/>
          <w:sz w:val="22"/>
          <w:szCs w:val="22"/>
        </w:rPr>
        <w:t>, das kontinuierlich aktualisiert und erweitert wird.</w:t>
      </w:r>
    </w:p>
    <w:p w14:paraId="664BF17D" w14:textId="64435A6D" w:rsidR="006235D9" w:rsidRDefault="006E235A" w:rsidP="007A412B">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Sie werden zum Face-</w:t>
      </w:r>
      <w:proofErr w:type="spellStart"/>
      <w:r>
        <w:rPr>
          <w:rFonts w:asciiTheme="minorHAnsi" w:hAnsiTheme="minorHAnsi" w:cstheme="minorHAnsi"/>
          <w:bCs/>
          <w:sz w:val="22"/>
          <w:szCs w:val="22"/>
        </w:rPr>
        <w:t>to</w:t>
      </w:r>
      <w:proofErr w:type="spellEnd"/>
      <w:r>
        <w:rPr>
          <w:rFonts w:asciiTheme="minorHAnsi" w:hAnsiTheme="minorHAnsi" w:cstheme="minorHAnsi"/>
          <w:bCs/>
          <w:sz w:val="22"/>
          <w:szCs w:val="22"/>
        </w:rPr>
        <w:t>-Face-Networking, als Informationsplattform und für den persönlichen Austausch genutzt</w:t>
      </w:r>
      <w:r w:rsidR="00D3308A">
        <w:rPr>
          <w:rFonts w:asciiTheme="minorHAnsi" w:hAnsiTheme="minorHAnsi" w:cstheme="minorHAnsi"/>
          <w:bCs/>
          <w:sz w:val="22"/>
          <w:szCs w:val="22"/>
        </w:rPr>
        <w:t xml:space="preserve"> – doch </w:t>
      </w:r>
      <w:r>
        <w:rPr>
          <w:rFonts w:asciiTheme="minorHAnsi" w:hAnsiTheme="minorHAnsi" w:cstheme="minorHAnsi"/>
          <w:bCs/>
          <w:sz w:val="22"/>
          <w:szCs w:val="22"/>
        </w:rPr>
        <w:t xml:space="preserve">in Corona-Zeiten sind Präsenzveranstaltungen nahezu unmöglich. Um Kunden </w:t>
      </w:r>
      <w:r w:rsidR="002B0BBE">
        <w:rPr>
          <w:rFonts w:asciiTheme="minorHAnsi" w:hAnsiTheme="minorHAnsi" w:cstheme="minorHAnsi"/>
          <w:bCs/>
          <w:sz w:val="22"/>
          <w:szCs w:val="22"/>
        </w:rPr>
        <w:t xml:space="preserve">und Interessenten </w:t>
      </w:r>
      <w:r>
        <w:rPr>
          <w:rFonts w:asciiTheme="minorHAnsi" w:hAnsiTheme="minorHAnsi" w:cstheme="minorHAnsi"/>
          <w:bCs/>
          <w:sz w:val="22"/>
          <w:szCs w:val="22"/>
        </w:rPr>
        <w:t xml:space="preserve">dennoch </w:t>
      </w:r>
      <w:r w:rsidR="00D3308A">
        <w:rPr>
          <w:rFonts w:asciiTheme="minorHAnsi" w:hAnsiTheme="minorHAnsi" w:cstheme="minorHAnsi"/>
          <w:bCs/>
          <w:sz w:val="22"/>
          <w:szCs w:val="22"/>
        </w:rPr>
        <w:t>die Gelegenheit zu umfassender oder auch zielgerichteter Information und Kommunikation bieten zu können, startet Anfang Mai die erste Hausmesse von SÜDPACK im digitalen Format.</w:t>
      </w:r>
    </w:p>
    <w:p w14:paraId="0E1DDFFB" w14:textId="4C79FE2B" w:rsidR="009F497B" w:rsidRPr="009F497B" w:rsidRDefault="009477E7" w:rsidP="007A412B">
      <w:pPr>
        <w:tabs>
          <w:tab w:val="left" w:pos="5670"/>
          <w:tab w:val="left" w:pos="5954"/>
        </w:tabs>
        <w:spacing w:before="240" w:after="240" w:line="360" w:lineRule="auto"/>
        <w:ind w:left="567" w:right="1701"/>
        <w:jc w:val="both"/>
        <w:rPr>
          <w:rFonts w:asciiTheme="minorHAnsi" w:hAnsiTheme="minorHAnsi" w:cstheme="minorHAnsi"/>
          <w:b/>
          <w:sz w:val="22"/>
          <w:szCs w:val="22"/>
        </w:rPr>
      </w:pPr>
      <w:r>
        <w:rPr>
          <w:rFonts w:asciiTheme="minorHAnsi" w:hAnsiTheme="minorHAnsi" w:cstheme="minorHAnsi"/>
          <w:b/>
          <w:sz w:val="22"/>
          <w:szCs w:val="22"/>
        </w:rPr>
        <w:t xml:space="preserve">Im Fokus: </w:t>
      </w:r>
      <w:r w:rsidR="009F497B" w:rsidRPr="009F497B">
        <w:rPr>
          <w:rFonts w:asciiTheme="minorHAnsi" w:hAnsiTheme="minorHAnsi" w:cstheme="minorHAnsi"/>
          <w:b/>
          <w:sz w:val="22"/>
          <w:szCs w:val="22"/>
        </w:rPr>
        <w:t>Nachhaltige Verpackungslösungen</w:t>
      </w:r>
      <w:r>
        <w:rPr>
          <w:rFonts w:asciiTheme="minorHAnsi" w:hAnsiTheme="minorHAnsi" w:cstheme="minorHAnsi"/>
          <w:b/>
          <w:sz w:val="22"/>
          <w:szCs w:val="22"/>
        </w:rPr>
        <w:t xml:space="preserve"> </w:t>
      </w:r>
    </w:p>
    <w:p w14:paraId="1BB6A547" w14:textId="139AEA88" w:rsidR="00D3308A" w:rsidRDefault="00CC5D59" w:rsidP="007A412B">
      <w:pPr>
        <w:tabs>
          <w:tab w:val="left" w:pos="5670"/>
          <w:tab w:val="left" w:pos="5954"/>
        </w:tabs>
        <w:spacing w:before="240" w:after="240" w:line="360" w:lineRule="auto"/>
        <w:ind w:left="567" w:right="1701"/>
        <w:jc w:val="both"/>
        <w:rPr>
          <w:ins w:id="0" w:author="Fakler, Julia" w:date="2021-10-18T16:28:00Z"/>
          <w:rFonts w:asciiTheme="minorHAnsi" w:hAnsiTheme="minorHAnsi" w:cstheme="minorHAnsi"/>
          <w:bCs/>
          <w:sz w:val="22"/>
          <w:szCs w:val="22"/>
        </w:rPr>
      </w:pPr>
      <w:r>
        <w:rPr>
          <w:rFonts w:asciiTheme="minorHAnsi" w:hAnsiTheme="minorHAnsi" w:cstheme="minorHAnsi"/>
          <w:bCs/>
          <w:sz w:val="22"/>
          <w:szCs w:val="22"/>
        </w:rPr>
        <w:t>Im Mittelpunkt stehen</w:t>
      </w:r>
      <w:r w:rsidR="00D3308A">
        <w:rPr>
          <w:rFonts w:asciiTheme="minorHAnsi" w:hAnsiTheme="minorHAnsi" w:cstheme="minorHAnsi"/>
          <w:bCs/>
          <w:sz w:val="22"/>
          <w:szCs w:val="22"/>
        </w:rPr>
        <w:t xml:space="preserve"> insbesondere die </w:t>
      </w:r>
      <w:r w:rsidR="004704CE">
        <w:rPr>
          <w:rFonts w:asciiTheme="minorHAnsi" w:hAnsiTheme="minorHAnsi" w:cstheme="minorHAnsi"/>
          <w:bCs/>
          <w:sz w:val="22"/>
          <w:szCs w:val="22"/>
        </w:rPr>
        <w:t>umwelt</w:t>
      </w:r>
      <w:r>
        <w:rPr>
          <w:rFonts w:asciiTheme="minorHAnsi" w:hAnsiTheme="minorHAnsi" w:cstheme="minorHAnsi"/>
          <w:bCs/>
          <w:sz w:val="22"/>
          <w:szCs w:val="22"/>
        </w:rPr>
        <w:t>schonenden</w:t>
      </w:r>
      <w:r w:rsidR="004704CE">
        <w:rPr>
          <w:rFonts w:asciiTheme="minorHAnsi" w:hAnsiTheme="minorHAnsi" w:cstheme="minorHAnsi"/>
          <w:bCs/>
          <w:sz w:val="22"/>
          <w:szCs w:val="22"/>
        </w:rPr>
        <w:t xml:space="preserve"> </w:t>
      </w:r>
      <w:r w:rsidR="00D3308A">
        <w:rPr>
          <w:rFonts w:asciiTheme="minorHAnsi" w:hAnsiTheme="minorHAnsi" w:cstheme="minorHAnsi"/>
          <w:bCs/>
          <w:sz w:val="22"/>
          <w:szCs w:val="22"/>
        </w:rPr>
        <w:t xml:space="preserve">Produktinnovationen. </w:t>
      </w:r>
      <w:r>
        <w:rPr>
          <w:rFonts w:asciiTheme="minorHAnsi" w:hAnsiTheme="minorHAnsi" w:cstheme="minorHAnsi"/>
          <w:bCs/>
          <w:sz w:val="22"/>
          <w:szCs w:val="22"/>
        </w:rPr>
        <w:t>Denn a</w:t>
      </w:r>
      <w:r w:rsidR="00D3308A">
        <w:rPr>
          <w:rFonts w:asciiTheme="minorHAnsi" w:hAnsiTheme="minorHAnsi" w:cstheme="minorHAnsi"/>
          <w:bCs/>
          <w:sz w:val="22"/>
          <w:szCs w:val="22"/>
        </w:rPr>
        <w:t xml:space="preserve">ls einer der ersten Anbieter im Markt setzte SÜDPACK frühzeitig auf die Entwicklung </w:t>
      </w:r>
      <w:r w:rsidR="004704CE">
        <w:rPr>
          <w:rFonts w:asciiTheme="minorHAnsi" w:hAnsiTheme="minorHAnsi" w:cstheme="minorHAnsi"/>
          <w:bCs/>
          <w:sz w:val="22"/>
          <w:szCs w:val="22"/>
        </w:rPr>
        <w:t>besonders nachhaltiger Konzepte</w:t>
      </w:r>
      <w:r w:rsidR="00D3308A">
        <w:rPr>
          <w:rFonts w:asciiTheme="minorHAnsi" w:hAnsiTheme="minorHAnsi" w:cstheme="minorHAnsi"/>
          <w:bCs/>
          <w:sz w:val="22"/>
          <w:szCs w:val="22"/>
        </w:rPr>
        <w:t xml:space="preserve">, die </w:t>
      </w:r>
      <w:r w:rsidR="004704CE">
        <w:rPr>
          <w:rFonts w:asciiTheme="minorHAnsi" w:hAnsiTheme="minorHAnsi" w:cstheme="minorHAnsi"/>
          <w:bCs/>
          <w:sz w:val="22"/>
          <w:szCs w:val="22"/>
        </w:rPr>
        <w:t>bei</w:t>
      </w:r>
      <w:r w:rsidR="00D3308A">
        <w:rPr>
          <w:rFonts w:asciiTheme="minorHAnsi" w:hAnsiTheme="minorHAnsi" w:cstheme="minorHAnsi"/>
          <w:bCs/>
          <w:sz w:val="22"/>
          <w:szCs w:val="22"/>
        </w:rPr>
        <w:t xml:space="preserve"> geringe</w:t>
      </w:r>
      <w:r w:rsidR="004704CE">
        <w:rPr>
          <w:rFonts w:asciiTheme="minorHAnsi" w:hAnsiTheme="minorHAnsi" w:cstheme="minorHAnsi"/>
          <w:bCs/>
          <w:sz w:val="22"/>
          <w:szCs w:val="22"/>
        </w:rPr>
        <w:t>m</w:t>
      </w:r>
      <w:r w:rsidR="00D3308A">
        <w:rPr>
          <w:rFonts w:asciiTheme="minorHAnsi" w:hAnsiTheme="minorHAnsi" w:cstheme="minorHAnsi"/>
          <w:bCs/>
          <w:sz w:val="22"/>
          <w:szCs w:val="22"/>
        </w:rPr>
        <w:t xml:space="preserve"> Materialeintrag</w:t>
      </w:r>
      <w:r w:rsidR="004704CE">
        <w:rPr>
          <w:rFonts w:asciiTheme="minorHAnsi" w:hAnsiTheme="minorHAnsi" w:cstheme="minorHAnsi"/>
          <w:bCs/>
          <w:sz w:val="22"/>
          <w:szCs w:val="22"/>
        </w:rPr>
        <w:t xml:space="preserve"> </w:t>
      </w:r>
      <w:r w:rsidR="00D3308A">
        <w:rPr>
          <w:rFonts w:asciiTheme="minorHAnsi" w:hAnsiTheme="minorHAnsi" w:cstheme="minorHAnsi"/>
          <w:bCs/>
          <w:sz w:val="22"/>
          <w:szCs w:val="22"/>
        </w:rPr>
        <w:t xml:space="preserve">dennoch die gewohnten Funktionalitäten und einen gleichbleibend hohen Produktschutz bieten. </w:t>
      </w:r>
      <w:r w:rsidR="004704CE">
        <w:rPr>
          <w:rFonts w:asciiTheme="minorHAnsi" w:hAnsiTheme="minorHAnsi" w:cstheme="minorHAnsi"/>
          <w:bCs/>
          <w:sz w:val="22"/>
          <w:szCs w:val="22"/>
        </w:rPr>
        <w:t xml:space="preserve">Im Rahmen seiner Nachhaltigkeits-Offensive konzentriert </w:t>
      </w:r>
      <w:r w:rsidR="00185036">
        <w:rPr>
          <w:rFonts w:asciiTheme="minorHAnsi" w:hAnsiTheme="minorHAnsi" w:cstheme="minorHAnsi"/>
          <w:bCs/>
          <w:sz w:val="22"/>
          <w:szCs w:val="22"/>
        </w:rPr>
        <w:t xml:space="preserve">sich der Folienhersteller dabei auf insgesamt vier Aktionsfelder: Recyclingfähigkeit </w:t>
      </w:r>
      <w:r w:rsidR="00DC2FFC">
        <w:rPr>
          <w:rFonts w:asciiTheme="minorHAnsi" w:hAnsiTheme="minorHAnsi" w:cstheme="minorHAnsi"/>
          <w:bCs/>
          <w:sz w:val="22"/>
          <w:szCs w:val="22"/>
        </w:rPr>
        <w:t>und</w:t>
      </w:r>
      <w:r w:rsidR="00185036">
        <w:rPr>
          <w:rFonts w:asciiTheme="minorHAnsi" w:hAnsiTheme="minorHAnsi" w:cstheme="minorHAnsi"/>
          <w:bCs/>
          <w:sz w:val="22"/>
          <w:szCs w:val="22"/>
        </w:rPr>
        <w:t xml:space="preserve"> Erhöhung des </w:t>
      </w:r>
      <w:proofErr w:type="spellStart"/>
      <w:r w:rsidR="00185036">
        <w:rPr>
          <w:rFonts w:asciiTheme="minorHAnsi" w:hAnsiTheme="minorHAnsi" w:cstheme="minorHAnsi"/>
          <w:bCs/>
          <w:sz w:val="22"/>
          <w:szCs w:val="22"/>
        </w:rPr>
        <w:t>Rezyklatanteils</w:t>
      </w:r>
      <w:proofErr w:type="spellEnd"/>
      <w:r w:rsidR="00185036">
        <w:rPr>
          <w:rFonts w:asciiTheme="minorHAnsi" w:hAnsiTheme="minorHAnsi" w:cstheme="minorHAnsi"/>
          <w:bCs/>
          <w:sz w:val="22"/>
          <w:szCs w:val="22"/>
        </w:rPr>
        <w:t xml:space="preserve">, Materialreduzierung, Folien aus nachwachsenden Rohstoffen </w:t>
      </w:r>
      <w:r w:rsidR="00DC2FFC">
        <w:rPr>
          <w:rFonts w:asciiTheme="minorHAnsi" w:hAnsiTheme="minorHAnsi" w:cstheme="minorHAnsi"/>
          <w:bCs/>
          <w:sz w:val="22"/>
          <w:szCs w:val="22"/>
        </w:rPr>
        <w:t>sowie</w:t>
      </w:r>
      <w:r w:rsidR="00185036">
        <w:rPr>
          <w:rFonts w:asciiTheme="minorHAnsi" w:hAnsiTheme="minorHAnsi" w:cstheme="minorHAnsi"/>
          <w:bCs/>
          <w:sz w:val="22"/>
          <w:szCs w:val="22"/>
        </w:rPr>
        <w:t xml:space="preserve"> Kreislaufwirtschaft. </w:t>
      </w:r>
      <w:r w:rsidR="003B0EF4">
        <w:rPr>
          <w:rFonts w:asciiTheme="minorHAnsi" w:hAnsiTheme="minorHAnsi" w:cstheme="minorHAnsi"/>
          <w:bCs/>
          <w:sz w:val="22"/>
          <w:szCs w:val="22"/>
        </w:rPr>
        <w:t xml:space="preserve">Kunden aus der Lebensmittel-, Non-Food- und Medizingüterindustrie steht heute bereits ein starkes Portfolio </w:t>
      </w:r>
      <w:r w:rsidR="00DC2FFC">
        <w:rPr>
          <w:rFonts w:asciiTheme="minorHAnsi" w:hAnsiTheme="minorHAnsi" w:cstheme="minorHAnsi"/>
          <w:bCs/>
          <w:sz w:val="22"/>
          <w:szCs w:val="22"/>
        </w:rPr>
        <w:t>aus allen vier Bereichen</w:t>
      </w:r>
      <w:r w:rsidR="00F63F23">
        <w:rPr>
          <w:rFonts w:asciiTheme="minorHAnsi" w:hAnsiTheme="minorHAnsi" w:cstheme="minorHAnsi"/>
          <w:bCs/>
          <w:sz w:val="22"/>
          <w:szCs w:val="22"/>
        </w:rPr>
        <w:t xml:space="preserve"> zur Verfügung, das den aktuellen wie auch künftigen Anforderungen gerecht wird.</w:t>
      </w:r>
    </w:p>
    <w:p w14:paraId="39242079" w14:textId="77777777" w:rsidR="005A178C" w:rsidRDefault="005A178C" w:rsidP="007A412B">
      <w:pPr>
        <w:tabs>
          <w:tab w:val="left" w:pos="5670"/>
          <w:tab w:val="left" w:pos="5954"/>
        </w:tabs>
        <w:spacing w:before="240" w:after="240" w:line="360" w:lineRule="auto"/>
        <w:ind w:left="567" w:right="1701"/>
        <w:jc w:val="both"/>
        <w:rPr>
          <w:rFonts w:asciiTheme="minorHAnsi" w:hAnsiTheme="minorHAnsi" w:cstheme="minorHAnsi"/>
          <w:bCs/>
          <w:sz w:val="22"/>
          <w:szCs w:val="22"/>
        </w:rPr>
      </w:pPr>
    </w:p>
    <w:p w14:paraId="7B61F201" w14:textId="17704E6B" w:rsidR="009477E7" w:rsidRPr="009477E7" w:rsidRDefault="009477E7" w:rsidP="009477E7">
      <w:pPr>
        <w:tabs>
          <w:tab w:val="left" w:pos="5670"/>
          <w:tab w:val="left" w:pos="5954"/>
        </w:tabs>
        <w:spacing w:before="240" w:after="240" w:line="360" w:lineRule="auto"/>
        <w:ind w:left="567" w:right="1701"/>
        <w:jc w:val="both"/>
        <w:rPr>
          <w:rFonts w:asciiTheme="minorHAnsi" w:hAnsiTheme="minorHAnsi" w:cstheme="minorHAnsi"/>
          <w:b/>
          <w:sz w:val="22"/>
          <w:szCs w:val="22"/>
        </w:rPr>
      </w:pPr>
      <w:r>
        <w:rPr>
          <w:rFonts w:asciiTheme="minorHAnsi" w:hAnsiTheme="minorHAnsi" w:cstheme="minorHAnsi"/>
          <w:b/>
          <w:sz w:val="22"/>
          <w:szCs w:val="22"/>
        </w:rPr>
        <w:lastRenderedPageBreak/>
        <w:t xml:space="preserve">Breite Expertise im Bereich </w:t>
      </w:r>
      <w:r w:rsidRPr="009477E7">
        <w:rPr>
          <w:rFonts w:asciiTheme="minorHAnsi" w:hAnsiTheme="minorHAnsi" w:cstheme="minorHAnsi"/>
          <w:b/>
          <w:sz w:val="22"/>
          <w:szCs w:val="22"/>
        </w:rPr>
        <w:t>Foliendruck</w:t>
      </w:r>
    </w:p>
    <w:p w14:paraId="64E58DD3" w14:textId="4CBF3D58" w:rsidR="00F63F23" w:rsidRDefault="00F63F23" w:rsidP="007A412B">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 xml:space="preserve">Daneben erhalten Messebesucher informative Einblicke in die Welt des </w:t>
      </w:r>
      <w:r w:rsidR="00250363">
        <w:rPr>
          <w:rFonts w:asciiTheme="minorHAnsi" w:hAnsiTheme="minorHAnsi" w:cstheme="minorHAnsi"/>
          <w:bCs/>
          <w:sz w:val="22"/>
          <w:szCs w:val="22"/>
        </w:rPr>
        <w:t>Foliend</w:t>
      </w:r>
      <w:r>
        <w:rPr>
          <w:rFonts w:asciiTheme="minorHAnsi" w:hAnsiTheme="minorHAnsi" w:cstheme="minorHAnsi"/>
          <w:bCs/>
          <w:sz w:val="22"/>
          <w:szCs w:val="22"/>
        </w:rPr>
        <w:t xml:space="preserve">rucks. Mit </w:t>
      </w:r>
      <w:r w:rsidR="00A6376C">
        <w:rPr>
          <w:rFonts w:asciiTheme="minorHAnsi" w:hAnsiTheme="minorHAnsi" w:cstheme="minorHAnsi"/>
          <w:bCs/>
          <w:sz w:val="22"/>
          <w:szCs w:val="22"/>
        </w:rPr>
        <w:t>s</w:t>
      </w:r>
      <w:r>
        <w:rPr>
          <w:rFonts w:asciiTheme="minorHAnsi" w:hAnsiTheme="minorHAnsi" w:cstheme="minorHAnsi"/>
          <w:bCs/>
          <w:sz w:val="22"/>
          <w:szCs w:val="22"/>
        </w:rPr>
        <w:t xml:space="preserve">einer jahrzehntelangen Expertise im Tief-, Flexo- und </w:t>
      </w:r>
      <w:r w:rsidR="001B42BA">
        <w:rPr>
          <w:rFonts w:asciiTheme="minorHAnsi" w:hAnsiTheme="minorHAnsi" w:cstheme="minorHAnsi"/>
          <w:bCs/>
          <w:sz w:val="22"/>
          <w:szCs w:val="22"/>
        </w:rPr>
        <w:t xml:space="preserve">auch </w:t>
      </w:r>
      <w:r>
        <w:rPr>
          <w:rFonts w:asciiTheme="minorHAnsi" w:hAnsiTheme="minorHAnsi" w:cstheme="minorHAnsi"/>
          <w:bCs/>
          <w:sz w:val="22"/>
          <w:szCs w:val="22"/>
        </w:rPr>
        <w:t xml:space="preserve">Digitaldruck zählt SÜDPACK zu den führenden Anbietern </w:t>
      </w:r>
      <w:r w:rsidR="00250363">
        <w:rPr>
          <w:rFonts w:asciiTheme="minorHAnsi" w:hAnsiTheme="minorHAnsi" w:cstheme="minorHAnsi"/>
          <w:bCs/>
          <w:sz w:val="22"/>
          <w:szCs w:val="22"/>
        </w:rPr>
        <w:t xml:space="preserve">in diesem </w:t>
      </w:r>
      <w:r w:rsidR="00E9181B">
        <w:rPr>
          <w:rFonts w:asciiTheme="minorHAnsi" w:hAnsiTheme="minorHAnsi" w:cstheme="minorHAnsi"/>
          <w:bCs/>
          <w:sz w:val="22"/>
          <w:szCs w:val="22"/>
        </w:rPr>
        <w:t>Markt</w:t>
      </w:r>
      <w:r>
        <w:rPr>
          <w:rFonts w:asciiTheme="minorHAnsi" w:hAnsiTheme="minorHAnsi" w:cstheme="minorHAnsi"/>
          <w:bCs/>
          <w:sz w:val="22"/>
          <w:szCs w:val="22"/>
        </w:rPr>
        <w:t xml:space="preserve">. Die </w:t>
      </w:r>
      <w:r w:rsidR="00007914">
        <w:rPr>
          <w:rFonts w:asciiTheme="minorHAnsi" w:hAnsiTheme="minorHAnsi" w:cstheme="minorHAnsi"/>
          <w:bCs/>
          <w:sz w:val="22"/>
          <w:szCs w:val="22"/>
        </w:rPr>
        <w:t xml:space="preserve">branchenerfahrenen </w:t>
      </w:r>
      <w:r w:rsidR="00004F93">
        <w:rPr>
          <w:rFonts w:asciiTheme="minorHAnsi" w:hAnsiTheme="minorHAnsi" w:cstheme="minorHAnsi"/>
          <w:bCs/>
          <w:sz w:val="22"/>
          <w:szCs w:val="22"/>
        </w:rPr>
        <w:t>Spezialisten</w:t>
      </w:r>
      <w:r>
        <w:rPr>
          <w:rFonts w:asciiTheme="minorHAnsi" w:hAnsiTheme="minorHAnsi" w:cstheme="minorHAnsi"/>
          <w:bCs/>
          <w:sz w:val="22"/>
          <w:szCs w:val="22"/>
        </w:rPr>
        <w:t xml:space="preserve"> beraten zu geeigneten Druckverfahren</w:t>
      </w:r>
      <w:r w:rsidR="00A6376C">
        <w:rPr>
          <w:rFonts w:asciiTheme="minorHAnsi" w:hAnsiTheme="minorHAnsi" w:cstheme="minorHAnsi"/>
          <w:bCs/>
          <w:sz w:val="22"/>
          <w:szCs w:val="22"/>
        </w:rPr>
        <w:t xml:space="preserve"> und </w:t>
      </w:r>
      <w:r w:rsidR="00250363">
        <w:rPr>
          <w:rFonts w:asciiTheme="minorHAnsi" w:hAnsiTheme="minorHAnsi" w:cstheme="minorHAnsi"/>
          <w:bCs/>
          <w:sz w:val="22"/>
          <w:szCs w:val="22"/>
        </w:rPr>
        <w:t>Materialien</w:t>
      </w:r>
      <w:r w:rsidR="00E9181B">
        <w:rPr>
          <w:rFonts w:asciiTheme="minorHAnsi" w:hAnsiTheme="minorHAnsi" w:cstheme="minorHAnsi"/>
          <w:bCs/>
          <w:sz w:val="22"/>
          <w:szCs w:val="22"/>
        </w:rPr>
        <w:t xml:space="preserve"> – und </w:t>
      </w:r>
      <w:r w:rsidR="00A6376C">
        <w:rPr>
          <w:rFonts w:asciiTheme="minorHAnsi" w:hAnsiTheme="minorHAnsi" w:cstheme="minorHAnsi"/>
          <w:bCs/>
          <w:sz w:val="22"/>
          <w:szCs w:val="22"/>
        </w:rPr>
        <w:t xml:space="preserve">bieten für ein </w:t>
      </w:r>
      <w:r w:rsidR="00EC6D7A">
        <w:rPr>
          <w:rFonts w:asciiTheme="minorHAnsi" w:hAnsiTheme="minorHAnsi" w:cstheme="minorHAnsi"/>
          <w:bCs/>
          <w:sz w:val="22"/>
          <w:szCs w:val="22"/>
        </w:rPr>
        <w:t xml:space="preserve">eindrucksvolles </w:t>
      </w:r>
      <w:r w:rsidR="00A6376C">
        <w:rPr>
          <w:rFonts w:asciiTheme="minorHAnsi" w:hAnsiTheme="minorHAnsi" w:cstheme="minorHAnsi"/>
          <w:bCs/>
          <w:sz w:val="22"/>
          <w:szCs w:val="22"/>
        </w:rPr>
        <w:t>Ergebnis von der ersten Idee bis zur Veredelung, Kaschierung und Konfektionierung alles aus einer Hand.</w:t>
      </w:r>
    </w:p>
    <w:p w14:paraId="5056A142" w14:textId="4763B085" w:rsidR="009477E7" w:rsidRPr="009477E7" w:rsidRDefault="00004F93" w:rsidP="007A412B">
      <w:pPr>
        <w:tabs>
          <w:tab w:val="left" w:pos="5670"/>
          <w:tab w:val="left" w:pos="5954"/>
        </w:tabs>
        <w:spacing w:before="240" w:after="240" w:line="360" w:lineRule="auto"/>
        <w:ind w:left="567" w:right="1701"/>
        <w:jc w:val="both"/>
        <w:rPr>
          <w:rFonts w:asciiTheme="minorHAnsi" w:hAnsiTheme="minorHAnsi" w:cstheme="minorHAnsi"/>
          <w:b/>
          <w:sz w:val="22"/>
          <w:szCs w:val="22"/>
        </w:rPr>
      </w:pPr>
      <w:r>
        <w:rPr>
          <w:rFonts w:asciiTheme="minorHAnsi" w:hAnsiTheme="minorHAnsi" w:cstheme="minorHAnsi"/>
          <w:b/>
          <w:sz w:val="22"/>
          <w:szCs w:val="22"/>
        </w:rPr>
        <w:t>Agil, innovativ</w:t>
      </w:r>
      <w:r w:rsidR="00012F18">
        <w:rPr>
          <w:rFonts w:asciiTheme="minorHAnsi" w:hAnsiTheme="minorHAnsi" w:cstheme="minorHAnsi"/>
          <w:b/>
          <w:sz w:val="22"/>
          <w:szCs w:val="22"/>
        </w:rPr>
        <w:t xml:space="preserve"> und </w:t>
      </w:r>
      <w:r>
        <w:rPr>
          <w:rFonts w:asciiTheme="minorHAnsi" w:hAnsiTheme="minorHAnsi" w:cstheme="minorHAnsi"/>
          <w:b/>
          <w:sz w:val="22"/>
          <w:szCs w:val="22"/>
        </w:rPr>
        <w:t xml:space="preserve">verantwortungsbewusst </w:t>
      </w:r>
    </w:p>
    <w:p w14:paraId="1A26534A" w14:textId="653E523E" w:rsidR="004704CE" w:rsidRDefault="002506F1" w:rsidP="007A412B">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Was auch bei dem virtuellen Messeauftritt von SÜDPACK nicht fehl</w:t>
      </w:r>
      <w:r w:rsidR="0006291B">
        <w:rPr>
          <w:rFonts w:asciiTheme="minorHAnsi" w:hAnsiTheme="minorHAnsi" w:cstheme="minorHAnsi"/>
          <w:bCs/>
          <w:sz w:val="22"/>
          <w:szCs w:val="22"/>
        </w:rPr>
        <w:t>en darf</w:t>
      </w:r>
      <w:r>
        <w:rPr>
          <w:rFonts w:asciiTheme="minorHAnsi" w:hAnsiTheme="minorHAnsi" w:cstheme="minorHAnsi"/>
          <w:bCs/>
          <w:sz w:val="22"/>
          <w:szCs w:val="22"/>
        </w:rPr>
        <w:t>, sind Informationen rund um die Unternehmensgruppe</w:t>
      </w:r>
      <w:r w:rsidR="002B0BBE">
        <w:rPr>
          <w:rFonts w:asciiTheme="minorHAnsi" w:hAnsiTheme="minorHAnsi" w:cstheme="minorHAnsi"/>
          <w:bCs/>
          <w:sz w:val="22"/>
          <w:szCs w:val="22"/>
        </w:rPr>
        <w:t xml:space="preserve"> sowie die aktuellen Entwicklungen bei SÜDPACK</w:t>
      </w:r>
      <w:r>
        <w:rPr>
          <w:rFonts w:asciiTheme="minorHAnsi" w:hAnsiTheme="minorHAnsi" w:cstheme="minorHAnsi"/>
          <w:bCs/>
          <w:sz w:val="22"/>
          <w:szCs w:val="22"/>
        </w:rPr>
        <w:t xml:space="preserve">. So werden die einzelnen Business Units ebenso wie die nationalen und internationalen Produktionsstandorte vorgestellt. </w:t>
      </w:r>
      <w:r w:rsidR="009F497B">
        <w:rPr>
          <w:rFonts w:asciiTheme="minorHAnsi" w:hAnsiTheme="minorHAnsi" w:cstheme="minorHAnsi"/>
          <w:bCs/>
          <w:sz w:val="22"/>
          <w:szCs w:val="22"/>
        </w:rPr>
        <w:t xml:space="preserve">Ein weiterer </w:t>
      </w:r>
      <w:r w:rsidR="008A44A4">
        <w:rPr>
          <w:rFonts w:asciiTheme="minorHAnsi" w:hAnsiTheme="minorHAnsi" w:cstheme="minorHAnsi"/>
          <w:bCs/>
          <w:sz w:val="22"/>
          <w:szCs w:val="22"/>
        </w:rPr>
        <w:t>Messe-S</w:t>
      </w:r>
      <w:r w:rsidR="009F497B">
        <w:rPr>
          <w:rFonts w:asciiTheme="minorHAnsi" w:hAnsiTheme="minorHAnsi" w:cstheme="minorHAnsi"/>
          <w:bCs/>
          <w:sz w:val="22"/>
          <w:szCs w:val="22"/>
        </w:rPr>
        <w:t xml:space="preserve">chwerpunkt widmet sich dem Bereich </w:t>
      </w:r>
      <w:proofErr w:type="spellStart"/>
      <w:r w:rsidR="009F497B">
        <w:rPr>
          <w:rFonts w:asciiTheme="minorHAnsi" w:hAnsiTheme="minorHAnsi" w:cstheme="minorHAnsi"/>
          <w:bCs/>
          <w:sz w:val="22"/>
          <w:szCs w:val="22"/>
        </w:rPr>
        <w:t>Sustainability</w:t>
      </w:r>
      <w:proofErr w:type="spellEnd"/>
      <w:r w:rsidR="009F497B">
        <w:rPr>
          <w:rFonts w:asciiTheme="minorHAnsi" w:hAnsiTheme="minorHAnsi" w:cstheme="minorHAnsi"/>
          <w:bCs/>
          <w:sz w:val="22"/>
          <w:szCs w:val="22"/>
        </w:rPr>
        <w:t xml:space="preserve"> &amp; CSR. </w:t>
      </w:r>
      <w:r w:rsidR="00BA540E">
        <w:rPr>
          <w:rFonts w:asciiTheme="minorHAnsi" w:hAnsiTheme="minorHAnsi" w:cstheme="minorHAnsi"/>
          <w:bCs/>
          <w:sz w:val="22"/>
          <w:szCs w:val="22"/>
        </w:rPr>
        <w:t xml:space="preserve">Denn als traditionsbewusstes Familienunternehmen ist sich SÜDPACK seiner Verantwortung in </w:t>
      </w:r>
      <w:r w:rsidR="00CC3CE4">
        <w:rPr>
          <w:rFonts w:asciiTheme="minorHAnsi" w:hAnsiTheme="minorHAnsi" w:cstheme="minorHAnsi"/>
          <w:bCs/>
          <w:sz w:val="22"/>
          <w:szCs w:val="22"/>
        </w:rPr>
        <w:t xml:space="preserve">ökologischer, ökonomischer wie auch sozialer Hinsicht stets bewusst. Interessierte können sich daher umfassend über die unterschiedlichen </w:t>
      </w:r>
      <w:r w:rsidR="00481053">
        <w:rPr>
          <w:rFonts w:asciiTheme="minorHAnsi" w:hAnsiTheme="minorHAnsi" w:cstheme="minorHAnsi"/>
          <w:bCs/>
          <w:sz w:val="22"/>
          <w:szCs w:val="22"/>
        </w:rPr>
        <w:t>Handlungsfelder</w:t>
      </w:r>
      <w:r w:rsidR="00CC3CE4">
        <w:rPr>
          <w:rFonts w:asciiTheme="minorHAnsi" w:hAnsiTheme="minorHAnsi" w:cstheme="minorHAnsi"/>
          <w:bCs/>
          <w:sz w:val="22"/>
          <w:szCs w:val="22"/>
        </w:rPr>
        <w:t xml:space="preserve"> informieren – etwa in Bezug auf Investitionen, Nachhaltigkeit, Rohstoffverbrauch, interne Kreislaufwirtschaft,</w:t>
      </w:r>
      <w:r w:rsidR="0006291B">
        <w:rPr>
          <w:rFonts w:asciiTheme="minorHAnsi" w:hAnsiTheme="minorHAnsi" w:cstheme="minorHAnsi"/>
          <w:bCs/>
          <w:sz w:val="22"/>
          <w:szCs w:val="22"/>
        </w:rPr>
        <w:t xml:space="preserve"> Prozesse,</w:t>
      </w:r>
      <w:r w:rsidR="00CC3CE4">
        <w:rPr>
          <w:rFonts w:asciiTheme="minorHAnsi" w:hAnsiTheme="minorHAnsi" w:cstheme="minorHAnsi"/>
          <w:bCs/>
          <w:sz w:val="22"/>
          <w:szCs w:val="22"/>
        </w:rPr>
        <w:t xml:space="preserve"> Mitarbeitende, Arbeitsschutz</w:t>
      </w:r>
      <w:r w:rsidR="0006291B">
        <w:rPr>
          <w:rFonts w:asciiTheme="minorHAnsi" w:hAnsiTheme="minorHAnsi" w:cstheme="minorHAnsi"/>
          <w:bCs/>
          <w:sz w:val="22"/>
          <w:szCs w:val="22"/>
        </w:rPr>
        <w:t xml:space="preserve"> </w:t>
      </w:r>
      <w:r w:rsidR="00CC3CE4">
        <w:rPr>
          <w:rFonts w:asciiTheme="minorHAnsi" w:hAnsiTheme="minorHAnsi" w:cstheme="minorHAnsi"/>
          <w:bCs/>
          <w:sz w:val="22"/>
          <w:szCs w:val="22"/>
        </w:rPr>
        <w:t>oder gesellschaftliches Engagement.</w:t>
      </w:r>
    </w:p>
    <w:p w14:paraId="638B32FE" w14:textId="67C44575" w:rsidR="009C40C9" w:rsidRPr="009C40C9" w:rsidRDefault="009C40C9" w:rsidP="007A412B">
      <w:pPr>
        <w:tabs>
          <w:tab w:val="left" w:pos="5670"/>
          <w:tab w:val="left" w:pos="5954"/>
        </w:tabs>
        <w:spacing w:before="240" w:after="240" w:line="360" w:lineRule="auto"/>
        <w:ind w:left="567" w:right="1701"/>
        <w:jc w:val="both"/>
        <w:rPr>
          <w:rFonts w:asciiTheme="minorHAnsi" w:hAnsiTheme="minorHAnsi" w:cstheme="minorHAnsi"/>
          <w:b/>
          <w:sz w:val="22"/>
          <w:szCs w:val="22"/>
        </w:rPr>
      </w:pPr>
      <w:r w:rsidRPr="009C40C9">
        <w:rPr>
          <w:rFonts w:asciiTheme="minorHAnsi" w:hAnsiTheme="minorHAnsi" w:cstheme="minorHAnsi"/>
          <w:b/>
          <w:sz w:val="22"/>
          <w:szCs w:val="22"/>
        </w:rPr>
        <w:t>Kommunikationsplattform par excellence</w:t>
      </w:r>
    </w:p>
    <w:p w14:paraId="36C72589" w14:textId="22E5F46F" w:rsidR="00CC3CE4" w:rsidRDefault="00CC3CE4" w:rsidP="007A412B">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 xml:space="preserve">Die virtuelle Messe ist </w:t>
      </w:r>
      <w:r w:rsidR="00656769">
        <w:rPr>
          <w:rFonts w:asciiTheme="minorHAnsi" w:hAnsiTheme="minorHAnsi" w:cstheme="minorHAnsi"/>
          <w:bCs/>
          <w:sz w:val="22"/>
          <w:szCs w:val="22"/>
        </w:rPr>
        <w:t>für Besucher an 365 Tagen im Jahr rund um die Uhr geöffnet</w:t>
      </w:r>
      <w:r w:rsidR="00EB0036">
        <w:rPr>
          <w:rFonts w:asciiTheme="minorHAnsi" w:hAnsiTheme="minorHAnsi" w:cstheme="minorHAnsi"/>
          <w:bCs/>
          <w:sz w:val="22"/>
          <w:szCs w:val="22"/>
        </w:rPr>
        <w:t>.</w:t>
      </w:r>
      <w:r w:rsidR="00656769">
        <w:rPr>
          <w:rFonts w:asciiTheme="minorHAnsi" w:hAnsiTheme="minorHAnsi" w:cstheme="minorHAnsi"/>
          <w:bCs/>
          <w:sz w:val="22"/>
          <w:szCs w:val="22"/>
        </w:rPr>
        <w:t xml:space="preserve"> </w:t>
      </w:r>
      <w:r w:rsidR="00597484">
        <w:rPr>
          <w:rFonts w:asciiTheme="minorHAnsi" w:hAnsiTheme="minorHAnsi" w:cstheme="minorHAnsi"/>
          <w:bCs/>
          <w:sz w:val="22"/>
          <w:szCs w:val="22"/>
        </w:rPr>
        <w:t xml:space="preserve">Ebene 1 </w:t>
      </w:r>
      <w:r w:rsidR="0031467C">
        <w:rPr>
          <w:rFonts w:asciiTheme="minorHAnsi" w:hAnsiTheme="minorHAnsi" w:cstheme="minorHAnsi"/>
          <w:bCs/>
          <w:sz w:val="22"/>
          <w:szCs w:val="22"/>
        </w:rPr>
        <w:t xml:space="preserve">bietet dabei allgemeine </w:t>
      </w:r>
      <w:r w:rsidR="00597484">
        <w:rPr>
          <w:rFonts w:asciiTheme="minorHAnsi" w:hAnsiTheme="minorHAnsi" w:cstheme="minorHAnsi"/>
          <w:bCs/>
          <w:sz w:val="22"/>
          <w:szCs w:val="22"/>
        </w:rPr>
        <w:t>Informationen zu Produkten und Produktinnovation</w:t>
      </w:r>
      <w:r w:rsidR="00E156EA">
        <w:rPr>
          <w:rFonts w:asciiTheme="minorHAnsi" w:hAnsiTheme="minorHAnsi" w:cstheme="minorHAnsi"/>
          <w:bCs/>
          <w:sz w:val="22"/>
          <w:szCs w:val="22"/>
        </w:rPr>
        <w:t>en</w:t>
      </w:r>
      <w:r w:rsidR="00597484">
        <w:rPr>
          <w:rFonts w:asciiTheme="minorHAnsi" w:hAnsiTheme="minorHAnsi" w:cstheme="minorHAnsi"/>
          <w:bCs/>
          <w:sz w:val="22"/>
          <w:szCs w:val="22"/>
        </w:rPr>
        <w:t>, Unternehmen und Nachhaltigkeitsstrategie</w:t>
      </w:r>
      <w:r w:rsidR="0031467C">
        <w:rPr>
          <w:rFonts w:asciiTheme="minorHAnsi" w:hAnsiTheme="minorHAnsi" w:cstheme="minorHAnsi"/>
          <w:bCs/>
          <w:sz w:val="22"/>
          <w:szCs w:val="22"/>
        </w:rPr>
        <w:t xml:space="preserve"> – und </w:t>
      </w:r>
      <w:r w:rsidR="006D1FDC">
        <w:rPr>
          <w:rFonts w:asciiTheme="minorHAnsi" w:hAnsiTheme="minorHAnsi" w:cstheme="minorHAnsi"/>
          <w:bCs/>
          <w:sz w:val="22"/>
          <w:szCs w:val="22"/>
        </w:rPr>
        <w:t>ist</w:t>
      </w:r>
      <w:r w:rsidR="0031467C">
        <w:rPr>
          <w:rFonts w:asciiTheme="minorHAnsi" w:hAnsiTheme="minorHAnsi" w:cstheme="minorHAnsi"/>
          <w:bCs/>
          <w:sz w:val="22"/>
          <w:szCs w:val="22"/>
        </w:rPr>
        <w:t xml:space="preserve"> ohne </w:t>
      </w:r>
      <w:r w:rsidR="00B60098">
        <w:rPr>
          <w:rFonts w:asciiTheme="minorHAnsi" w:hAnsiTheme="minorHAnsi" w:cstheme="minorHAnsi"/>
          <w:bCs/>
          <w:sz w:val="22"/>
          <w:szCs w:val="22"/>
        </w:rPr>
        <w:t xml:space="preserve">Anmeldung </w:t>
      </w:r>
      <w:r w:rsidR="006D1FDC">
        <w:rPr>
          <w:rFonts w:asciiTheme="minorHAnsi" w:hAnsiTheme="minorHAnsi" w:cstheme="minorHAnsi"/>
          <w:bCs/>
          <w:sz w:val="22"/>
          <w:szCs w:val="22"/>
        </w:rPr>
        <w:t>zugänglich</w:t>
      </w:r>
      <w:r w:rsidR="00597484">
        <w:rPr>
          <w:rFonts w:asciiTheme="minorHAnsi" w:hAnsiTheme="minorHAnsi" w:cstheme="minorHAnsi"/>
          <w:bCs/>
          <w:sz w:val="22"/>
          <w:szCs w:val="22"/>
        </w:rPr>
        <w:t xml:space="preserve">. </w:t>
      </w:r>
      <w:r w:rsidR="0031467C">
        <w:rPr>
          <w:rFonts w:asciiTheme="minorHAnsi" w:hAnsiTheme="minorHAnsi" w:cstheme="minorHAnsi"/>
          <w:bCs/>
          <w:sz w:val="22"/>
          <w:szCs w:val="22"/>
        </w:rPr>
        <w:t xml:space="preserve">Auf </w:t>
      </w:r>
      <w:r w:rsidR="00597484">
        <w:rPr>
          <w:rFonts w:asciiTheme="minorHAnsi" w:hAnsiTheme="minorHAnsi" w:cstheme="minorHAnsi"/>
          <w:bCs/>
          <w:sz w:val="22"/>
          <w:szCs w:val="22"/>
        </w:rPr>
        <w:t xml:space="preserve">Ebene 2 </w:t>
      </w:r>
      <w:r w:rsidR="0031467C">
        <w:rPr>
          <w:rFonts w:asciiTheme="minorHAnsi" w:hAnsiTheme="minorHAnsi" w:cstheme="minorHAnsi"/>
          <w:bCs/>
          <w:sz w:val="22"/>
          <w:szCs w:val="22"/>
        </w:rPr>
        <w:t>können sich</w:t>
      </w:r>
      <w:r w:rsidR="002C1573">
        <w:rPr>
          <w:rFonts w:asciiTheme="minorHAnsi" w:hAnsiTheme="minorHAnsi" w:cstheme="minorHAnsi"/>
          <w:bCs/>
          <w:sz w:val="22"/>
          <w:szCs w:val="22"/>
        </w:rPr>
        <w:t xml:space="preserve"> registrierte Besucher</w:t>
      </w:r>
      <w:r w:rsidR="0031467C">
        <w:rPr>
          <w:rFonts w:asciiTheme="minorHAnsi" w:hAnsiTheme="minorHAnsi" w:cstheme="minorHAnsi"/>
          <w:bCs/>
          <w:sz w:val="22"/>
          <w:szCs w:val="22"/>
        </w:rPr>
        <w:t xml:space="preserve"> </w:t>
      </w:r>
      <w:r w:rsidR="00A52515">
        <w:rPr>
          <w:rFonts w:asciiTheme="minorHAnsi" w:hAnsiTheme="minorHAnsi" w:cstheme="minorHAnsi"/>
          <w:bCs/>
          <w:sz w:val="22"/>
          <w:szCs w:val="22"/>
        </w:rPr>
        <w:t xml:space="preserve">detaillierte Informationen und </w:t>
      </w:r>
      <w:r w:rsidR="0031467C">
        <w:rPr>
          <w:rFonts w:asciiTheme="minorHAnsi" w:hAnsiTheme="minorHAnsi" w:cstheme="minorHAnsi"/>
          <w:bCs/>
          <w:sz w:val="22"/>
          <w:szCs w:val="22"/>
        </w:rPr>
        <w:t>Vorträge individuell anschauen</w:t>
      </w:r>
      <w:r w:rsidR="00A52515">
        <w:rPr>
          <w:rFonts w:asciiTheme="minorHAnsi" w:hAnsiTheme="minorHAnsi" w:cstheme="minorHAnsi"/>
          <w:bCs/>
          <w:sz w:val="22"/>
          <w:szCs w:val="22"/>
        </w:rPr>
        <w:t xml:space="preserve"> und entsprechende Präsentationen sowie Informationsblätter und Broschüren downloaden. </w:t>
      </w:r>
      <w:r w:rsidR="00F742DF">
        <w:rPr>
          <w:rFonts w:asciiTheme="minorHAnsi" w:hAnsiTheme="minorHAnsi" w:cstheme="minorHAnsi"/>
          <w:bCs/>
          <w:sz w:val="22"/>
          <w:szCs w:val="22"/>
        </w:rPr>
        <w:t>Auf beiden Ebenen besteht die Möglichkeit zur direkten Kontaktaufnahme mit SÜDPACK.</w:t>
      </w:r>
    </w:p>
    <w:p w14:paraId="23538499" w14:textId="77777777" w:rsidR="00F57336" w:rsidRDefault="00830681" w:rsidP="007A412B">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lastRenderedPageBreak/>
        <w:t xml:space="preserve">Mit dem virtuellen Messekonzept steht jedoch nicht nur eine innovative Plattform für die professionelle Produkt- und Unternehmenspräsentation sowie </w:t>
      </w:r>
      <w:r w:rsidR="00F57336">
        <w:rPr>
          <w:rFonts w:asciiTheme="minorHAnsi" w:hAnsiTheme="minorHAnsi" w:cstheme="minorHAnsi"/>
          <w:bCs/>
          <w:sz w:val="22"/>
          <w:szCs w:val="22"/>
        </w:rPr>
        <w:t>einen</w:t>
      </w:r>
      <w:r>
        <w:rPr>
          <w:rFonts w:asciiTheme="minorHAnsi" w:hAnsiTheme="minorHAnsi" w:cstheme="minorHAnsi"/>
          <w:bCs/>
          <w:sz w:val="22"/>
          <w:szCs w:val="22"/>
        </w:rPr>
        <w:t xml:space="preserve"> </w:t>
      </w:r>
      <w:r w:rsidR="00F57336">
        <w:rPr>
          <w:rFonts w:asciiTheme="minorHAnsi" w:hAnsiTheme="minorHAnsi" w:cstheme="minorHAnsi"/>
          <w:bCs/>
          <w:sz w:val="22"/>
          <w:szCs w:val="22"/>
        </w:rPr>
        <w:t xml:space="preserve">konstruktiven </w:t>
      </w:r>
      <w:r>
        <w:rPr>
          <w:rFonts w:asciiTheme="minorHAnsi" w:hAnsiTheme="minorHAnsi" w:cstheme="minorHAnsi"/>
          <w:bCs/>
          <w:sz w:val="22"/>
          <w:szCs w:val="22"/>
        </w:rPr>
        <w:t>Dialog mit den Kunden zur Verfügung. Auch die Experten des in der Branche einzigartigen, exklusiven Vertriebsnetzes profitieren durch das mobile Vertriebstool in hohem Maße.</w:t>
      </w:r>
    </w:p>
    <w:p w14:paraId="38395336" w14:textId="54652FB8" w:rsidR="00F742DF" w:rsidRDefault="00F57336" w:rsidP="007A412B">
      <w:pPr>
        <w:tabs>
          <w:tab w:val="left" w:pos="5670"/>
          <w:tab w:val="left" w:pos="5954"/>
        </w:tabs>
        <w:spacing w:before="240" w:after="240" w:line="360" w:lineRule="auto"/>
        <w:ind w:left="567" w:right="1701"/>
        <w:jc w:val="both"/>
        <w:rPr>
          <w:rFonts w:asciiTheme="minorHAnsi" w:hAnsiTheme="minorHAnsi" w:cstheme="minorHAnsi"/>
          <w:bCs/>
          <w:sz w:val="22"/>
          <w:szCs w:val="22"/>
        </w:rPr>
      </w:pPr>
      <w:r>
        <w:rPr>
          <w:rFonts w:asciiTheme="minorHAnsi" w:hAnsiTheme="minorHAnsi" w:cstheme="minorHAnsi"/>
          <w:bCs/>
          <w:sz w:val="22"/>
          <w:szCs w:val="22"/>
        </w:rPr>
        <w:t xml:space="preserve">Die virtuelle Messe ist über den Link </w:t>
      </w:r>
      <w:hyperlink r:id="rId8" w:history="1">
        <w:r w:rsidR="0095212A" w:rsidRPr="005511C7">
          <w:rPr>
            <w:rStyle w:val="Hyperlink"/>
            <w:rFonts w:asciiTheme="minorHAnsi" w:hAnsiTheme="minorHAnsi" w:cstheme="minorHAnsi"/>
            <w:bCs/>
            <w:sz w:val="22"/>
            <w:szCs w:val="22"/>
          </w:rPr>
          <w:t>www.exhibition.suedpack.com</w:t>
        </w:r>
      </w:hyperlink>
      <w:r>
        <w:rPr>
          <w:rFonts w:asciiTheme="minorHAnsi" w:hAnsiTheme="minorHAnsi" w:cstheme="minorHAnsi"/>
          <w:bCs/>
          <w:sz w:val="22"/>
          <w:szCs w:val="22"/>
        </w:rPr>
        <w:t xml:space="preserve"> jederzeit erreichbar.</w:t>
      </w:r>
    </w:p>
    <w:p w14:paraId="354A7BF0" w14:textId="77777777" w:rsidR="00321CAE" w:rsidRPr="006404AC" w:rsidRDefault="00321CAE" w:rsidP="00321CAE">
      <w:pPr>
        <w:rPr>
          <w:rFonts w:asciiTheme="minorHAnsi" w:eastAsiaTheme="minorHAnsi" w:hAnsiTheme="minorHAnsi" w:cstheme="minorHAnsi"/>
          <w:sz w:val="22"/>
          <w:szCs w:val="22"/>
          <w:lang w:eastAsia="en-US"/>
        </w:rPr>
      </w:pPr>
    </w:p>
    <w:p w14:paraId="11F8F6E1" w14:textId="1D14096A" w:rsidR="001A684F" w:rsidRPr="006404AC" w:rsidRDefault="001A684F" w:rsidP="001A684F">
      <w:pPr>
        <w:spacing w:line="360" w:lineRule="auto"/>
        <w:ind w:left="567" w:right="1701"/>
        <w:jc w:val="both"/>
        <w:rPr>
          <w:rFonts w:asciiTheme="minorHAnsi" w:hAnsiTheme="minorHAnsi" w:cstheme="minorHAnsi"/>
          <w:b/>
          <w:sz w:val="22"/>
          <w:szCs w:val="22"/>
          <w:u w:val="single"/>
        </w:rPr>
      </w:pPr>
      <w:r w:rsidRPr="006404AC">
        <w:rPr>
          <w:rFonts w:asciiTheme="minorHAnsi" w:hAnsiTheme="minorHAnsi" w:cstheme="minorHAnsi"/>
          <w:b/>
          <w:sz w:val="22"/>
          <w:szCs w:val="22"/>
          <w:u w:val="single"/>
        </w:rPr>
        <w:t>Über SÜDPACK</w:t>
      </w:r>
    </w:p>
    <w:p w14:paraId="0F807B6A" w14:textId="01C6C664" w:rsidR="002B4E44" w:rsidRPr="002B4E44"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 xml:space="preserve">SÜDPACK ist ein führender Hersteller von Hightech-Folien und Verpackungs-materialien für die Lebensmittel-, Non-Food- und Medizingüterindustrie. Unsere Lösungen gewährleisten einen maximalen Produktschutz sowie weitere wegweisende Funktionalitäten bei minimalem Materialeintrag. </w:t>
      </w:r>
    </w:p>
    <w:p w14:paraId="4F0B517F" w14:textId="77777777" w:rsidR="002B4E44" w:rsidRPr="002B4E44"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Der Hauptsitz des Familienunternehmens, das 1964 von Alfred Remmele gegründet wurde, befindet sich in Ochsenhausen. Die Produktionsstandorte in Deutschland, Frankreich, Polen,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004253A0" w14:textId="77777777" w:rsidR="002B4E44" w:rsidRPr="002B4E44"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6419AD07" w14:textId="0B8ED67A" w:rsidR="001A684F" w:rsidRPr="006404AC" w:rsidRDefault="002B4E44" w:rsidP="002B4E44">
      <w:pPr>
        <w:spacing w:line="360" w:lineRule="auto"/>
        <w:ind w:left="567" w:right="1701"/>
        <w:jc w:val="both"/>
        <w:rPr>
          <w:rFonts w:asciiTheme="minorHAnsi" w:hAnsiTheme="minorHAnsi" w:cstheme="minorHAnsi"/>
          <w:bCs/>
          <w:sz w:val="22"/>
          <w:szCs w:val="22"/>
        </w:rPr>
      </w:pPr>
      <w:r w:rsidRPr="002B4E44">
        <w:rPr>
          <w:rFonts w:asciiTheme="minorHAnsi" w:hAnsiTheme="minorHAnsi" w:cstheme="minorHAnsi"/>
          <w:bCs/>
          <w:sz w:val="22"/>
          <w:szCs w:val="22"/>
        </w:rPr>
        <w:t>SÜDPACK fühlt sich einer nachhaltigen Entwicklung verpflichtet und nimmt seine Verantwortung als Arbeitgeber sowie gegenüber der Gesellschaft, der Umwelt und seinen Kunden wahr, indem es die effizientesten und nachhaltigsten Verpackungslösungen entwickelt.</w:t>
      </w:r>
    </w:p>
    <w:p w14:paraId="480FD244" w14:textId="77777777" w:rsidR="001A684F" w:rsidRPr="006404AC" w:rsidRDefault="00490644" w:rsidP="001A684F">
      <w:pPr>
        <w:spacing w:line="360" w:lineRule="auto"/>
        <w:ind w:left="567" w:right="1701"/>
        <w:jc w:val="both"/>
        <w:rPr>
          <w:rFonts w:asciiTheme="minorHAnsi" w:hAnsiTheme="minorHAnsi" w:cstheme="minorHAnsi"/>
          <w:bCs/>
          <w:color w:val="00B050"/>
          <w:sz w:val="22"/>
          <w:szCs w:val="22"/>
        </w:rPr>
      </w:pPr>
      <w:hyperlink r:id="rId9" w:history="1">
        <w:r w:rsidR="001A684F" w:rsidRPr="006404AC">
          <w:rPr>
            <w:rStyle w:val="Hyperlink"/>
            <w:rFonts w:asciiTheme="minorHAnsi" w:hAnsiTheme="minorHAnsi" w:cstheme="minorHAnsi"/>
            <w:bCs/>
            <w:color w:val="00B050"/>
            <w:sz w:val="22"/>
            <w:szCs w:val="22"/>
          </w:rPr>
          <w:t>www.suedpack.com</w:t>
        </w:r>
      </w:hyperlink>
      <w:r w:rsidR="001A684F" w:rsidRPr="006404AC">
        <w:rPr>
          <w:rFonts w:asciiTheme="minorHAnsi" w:hAnsiTheme="minorHAnsi" w:cstheme="minorHAnsi"/>
          <w:bCs/>
          <w:color w:val="00B050"/>
          <w:sz w:val="22"/>
          <w:szCs w:val="22"/>
        </w:rPr>
        <w:t xml:space="preserve"> </w:t>
      </w:r>
    </w:p>
    <w:p w14:paraId="1C466882" w14:textId="77777777" w:rsidR="007C09BF" w:rsidRPr="006404AC" w:rsidRDefault="007C09BF" w:rsidP="0019774D">
      <w:pPr>
        <w:tabs>
          <w:tab w:val="left" w:pos="5670"/>
          <w:tab w:val="left" w:pos="5954"/>
        </w:tabs>
        <w:spacing w:line="360" w:lineRule="auto"/>
        <w:ind w:left="567" w:right="1701"/>
        <w:jc w:val="both"/>
        <w:rPr>
          <w:rFonts w:asciiTheme="minorHAnsi" w:hAnsiTheme="minorHAnsi" w:cstheme="minorHAnsi"/>
          <w:iCs/>
          <w:sz w:val="22"/>
          <w:szCs w:val="22"/>
        </w:rPr>
      </w:pPr>
    </w:p>
    <w:p w14:paraId="71B26F3B" w14:textId="39FE9D38" w:rsidR="006B18F3" w:rsidRDefault="006B18F3" w:rsidP="0019774D">
      <w:pPr>
        <w:autoSpaceDE w:val="0"/>
        <w:autoSpaceDN w:val="0"/>
        <w:adjustRightInd w:val="0"/>
        <w:spacing w:line="360" w:lineRule="auto"/>
        <w:ind w:left="567" w:right="1701"/>
        <w:jc w:val="both"/>
        <w:rPr>
          <w:rFonts w:asciiTheme="minorHAnsi" w:hAnsiTheme="minorHAnsi" w:cstheme="minorHAnsi"/>
          <w:i/>
          <w:sz w:val="22"/>
          <w:szCs w:val="22"/>
        </w:rPr>
      </w:pPr>
    </w:p>
    <w:p w14:paraId="77E25052" w14:textId="403057F8" w:rsidR="005A178C" w:rsidRDefault="005A178C" w:rsidP="0019774D">
      <w:pPr>
        <w:autoSpaceDE w:val="0"/>
        <w:autoSpaceDN w:val="0"/>
        <w:adjustRightInd w:val="0"/>
        <w:spacing w:line="360" w:lineRule="auto"/>
        <w:ind w:left="567" w:right="1701"/>
        <w:jc w:val="both"/>
        <w:rPr>
          <w:rFonts w:asciiTheme="minorHAnsi" w:hAnsiTheme="minorHAnsi" w:cstheme="minorHAnsi"/>
          <w:i/>
          <w:sz w:val="22"/>
          <w:szCs w:val="22"/>
        </w:rPr>
      </w:pPr>
    </w:p>
    <w:p w14:paraId="19AB9A71" w14:textId="77777777" w:rsidR="005A178C" w:rsidRPr="006404AC" w:rsidRDefault="005A178C" w:rsidP="0019774D">
      <w:pPr>
        <w:autoSpaceDE w:val="0"/>
        <w:autoSpaceDN w:val="0"/>
        <w:adjustRightInd w:val="0"/>
        <w:spacing w:line="360" w:lineRule="auto"/>
        <w:ind w:left="567" w:right="1701"/>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8F55E3" w:rsidRPr="006404AC" w14:paraId="6FF8456E" w14:textId="77777777" w:rsidTr="003476F0">
        <w:tc>
          <w:tcPr>
            <w:tcW w:w="8437" w:type="dxa"/>
          </w:tcPr>
          <w:p w14:paraId="656226D0" w14:textId="77777777" w:rsidR="008F55E3" w:rsidRPr="006404AC" w:rsidRDefault="008F55E3" w:rsidP="0019774D">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lastRenderedPageBreak/>
              <w:t>Unternehmenskontakt</w:t>
            </w:r>
          </w:p>
          <w:p w14:paraId="0177E77D" w14:textId="624270C2" w:rsidR="008F55E3" w:rsidRPr="006404AC" w:rsidRDefault="00E63098" w:rsidP="0019774D">
            <w:pPr>
              <w:autoSpaceDE w:val="0"/>
              <w:autoSpaceDN w:val="0"/>
              <w:adjustRightInd w:val="0"/>
              <w:spacing w:line="276" w:lineRule="auto"/>
              <w:ind w:left="567" w:right="1701"/>
              <w:jc w:val="both"/>
              <w:rPr>
                <w:rFonts w:asciiTheme="minorHAnsi" w:hAnsiTheme="minorHAnsi" w:cstheme="minorHAnsi"/>
                <w:color w:val="000000"/>
                <w:sz w:val="22"/>
                <w:szCs w:val="22"/>
              </w:rPr>
            </w:pPr>
            <w:r w:rsidRPr="006404AC">
              <w:rPr>
                <w:rFonts w:asciiTheme="minorHAnsi" w:hAnsiTheme="minorHAnsi" w:cstheme="minorHAnsi"/>
                <w:color w:val="000000"/>
                <w:sz w:val="22"/>
                <w:szCs w:val="22"/>
              </w:rPr>
              <w:t>SÜDPACK</w:t>
            </w:r>
            <w:r w:rsidR="007C09BF" w:rsidRPr="006404AC">
              <w:rPr>
                <w:rFonts w:asciiTheme="minorHAnsi" w:hAnsiTheme="minorHAnsi" w:cstheme="minorHAnsi"/>
                <w:color w:val="000000"/>
                <w:sz w:val="22"/>
                <w:szCs w:val="22"/>
              </w:rPr>
              <w:t xml:space="preserve"> VERPACKUNGEN GmbH &amp; Co. KG</w:t>
            </w:r>
          </w:p>
        </w:tc>
      </w:tr>
      <w:tr w:rsidR="008F55E3" w:rsidRPr="00BF2910" w14:paraId="0075D692" w14:textId="77777777" w:rsidTr="003476F0">
        <w:tc>
          <w:tcPr>
            <w:tcW w:w="8437" w:type="dxa"/>
          </w:tcPr>
          <w:p w14:paraId="228C6E72" w14:textId="6916A544" w:rsidR="008F55E3" w:rsidRPr="00BF2910" w:rsidRDefault="00E63098"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Julia Gruber</w:t>
            </w:r>
            <w:r w:rsidR="009A24AE" w:rsidRPr="00BF2910">
              <w:rPr>
                <w:rFonts w:asciiTheme="minorHAnsi" w:hAnsiTheme="minorHAnsi" w:cstheme="minorHAnsi"/>
                <w:sz w:val="22"/>
                <w:szCs w:val="22"/>
              </w:rPr>
              <w:t xml:space="preserve"> / Marketing</w:t>
            </w:r>
          </w:p>
        </w:tc>
      </w:tr>
      <w:tr w:rsidR="008F55E3" w:rsidRPr="00BF2910" w14:paraId="1F3C7758" w14:textId="77777777" w:rsidTr="003476F0">
        <w:tc>
          <w:tcPr>
            <w:tcW w:w="8437" w:type="dxa"/>
          </w:tcPr>
          <w:p w14:paraId="43B559A2" w14:textId="5FC05C98" w:rsidR="008F55E3" w:rsidRPr="00BF2910" w:rsidRDefault="009A24AE"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Jägerstrasse 23</w:t>
            </w:r>
            <w:r w:rsidR="008F55E3" w:rsidRPr="00BF2910">
              <w:rPr>
                <w:rFonts w:asciiTheme="minorHAnsi" w:hAnsiTheme="minorHAnsi" w:cstheme="minorHAnsi"/>
                <w:sz w:val="22"/>
                <w:szCs w:val="22"/>
              </w:rPr>
              <w:t xml:space="preserve"> </w:t>
            </w:r>
          </w:p>
        </w:tc>
      </w:tr>
      <w:tr w:rsidR="008F55E3" w:rsidRPr="00BF2910" w14:paraId="3F0487A8" w14:textId="77777777" w:rsidTr="003476F0">
        <w:tc>
          <w:tcPr>
            <w:tcW w:w="8437" w:type="dxa"/>
          </w:tcPr>
          <w:p w14:paraId="6DBB2197" w14:textId="42AB44B5"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sidR="009A24AE" w:rsidRPr="00BF2910">
              <w:rPr>
                <w:rFonts w:asciiTheme="minorHAnsi" w:hAnsiTheme="minorHAnsi" w:cstheme="minorHAnsi"/>
                <w:sz w:val="22"/>
                <w:szCs w:val="22"/>
              </w:rPr>
              <w:t>88416</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Ochsenhausen</w:t>
            </w:r>
          </w:p>
        </w:tc>
      </w:tr>
      <w:tr w:rsidR="008F55E3" w:rsidRPr="00BF2910" w14:paraId="25190C58" w14:textId="77777777" w:rsidTr="003476F0">
        <w:tc>
          <w:tcPr>
            <w:tcW w:w="8437" w:type="dxa"/>
          </w:tcPr>
          <w:p w14:paraId="2BD4FDCB" w14:textId="1A5E3BF9"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sidR="009A24AE" w:rsidRPr="00BF2910">
              <w:rPr>
                <w:rFonts w:asciiTheme="minorHAnsi" w:hAnsiTheme="minorHAnsi" w:cstheme="minorHAnsi"/>
                <w:sz w:val="22"/>
                <w:szCs w:val="22"/>
              </w:rPr>
              <w:t>7352</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925</w:t>
            </w:r>
            <w:r w:rsidRPr="00BF2910">
              <w:rPr>
                <w:rFonts w:asciiTheme="minorHAnsi" w:hAnsiTheme="minorHAnsi" w:cstheme="minorHAnsi"/>
                <w:sz w:val="22"/>
                <w:szCs w:val="22"/>
              </w:rPr>
              <w:t xml:space="preserve"> – </w:t>
            </w:r>
            <w:r w:rsidR="009A24AE" w:rsidRPr="00BF2910">
              <w:rPr>
                <w:rFonts w:asciiTheme="minorHAnsi" w:hAnsiTheme="minorHAnsi" w:cstheme="minorHAnsi"/>
                <w:sz w:val="22"/>
                <w:szCs w:val="22"/>
              </w:rPr>
              <w:t>1358</w:t>
            </w:r>
          </w:p>
        </w:tc>
      </w:tr>
      <w:tr w:rsidR="008F55E3" w:rsidRPr="00BF2910" w14:paraId="6235D69D" w14:textId="77777777" w:rsidTr="003476F0">
        <w:tc>
          <w:tcPr>
            <w:tcW w:w="8437" w:type="dxa"/>
          </w:tcPr>
          <w:p w14:paraId="17A3928D" w14:textId="04E5D63C" w:rsidR="008F55E3" w:rsidRPr="00BF2910" w:rsidRDefault="008F55E3" w:rsidP="0019774D">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 xml:space="preserve">E-Mail: </w:t>
            </w:r>
            <w:hyperlink r:id="rId10" w:history="1"/>
            <w:r w:rsidR="009A24AE" w:rsidRPr="00BF2910">
              <w:rPr>
                <w:rFonts w:asciiTheme="minorHAnsi" w:hAnsiTheme="minorHAnsi" w:cstheme="minorHAnsi"/>
                <w:color w:val="000000"/>
                <w:sz w:val="22"/>
                <w:szCs w:val="22"/>
                <w:lang w:val="pt-PT"/>
              </w:rPr>
              <w:t xml:space="preserve"> julia.gruber@suedpack.com</w:t>
            </w:r>
          </w:p>
          <w:p w14:paraId="4CFB5D44" w14:textId="70AAACC7" w:rsidR="00E63098" w:rsidRPr="00BF2910" w:rsidRDefault="00E63098" w:rsidP="0019774D">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www.suedpack.com</w:t>
            </w:r>
          </w:p>
        </w:tc>
      </w:tr>
      <w:tr w:rsidR="008F55E3" w:rsidRPr="00BF2910" w14:paraId="64413987" w14:textId="77777777" w:rsidTr="003476F0">
        <w:trPr>
          <w:trHeight w:val="63"/>
        </w:trPr>
        <w:tc>
          <w:tcPr>
            <w:tcW w:w="8437" w:type="dxa"/>
          </w:tcPr>
          <w:p w14:paraId="467727DE" w14:textId="5EB34461" w:rsidR="008F55E3" w:rsidRPr="00BF2910" w:rsidRDefault="008F55E3" w:rsidP="0019774D">
            <w:pPr>
              <w:spacing w:line="276" w:lineRule="auto"/>
              <w:ind w:left="567" w:right="1701"/>
              <w:jc w:val="both"/>
              <w:rPr>
                <w:rFonts w:asciiTheme="minorHAnsi" w:hAnsiTheme="minorHAnsi" w:cstheme="minorHAnsi"/>
                <w:sz w:val="22"/>
                <w:szCs w:val="22"/>
              </w:rPr>
            </w:pPr>
          </w:p>
        </w:tc>
      </w:tr>
    </w:tbl>
    <w:p w14:paraId="45056E4F" w14:textId="77777777" w:rsidR="008F55E3" w:rsidRPr="002F7633" w:rsidRDefault="008F55E3" w:rsidP="0094412A">
      <w:pPr>
        <w:tabs>
          <w:tab w:val="left" w:pos="1622"/>
        </w:tabs>
        <w:ind w:right="1"/>
        <w:jc w:val="both"/>
        <w:rPr>
          <w:rFonts w:asciiTheme="minorHAnsi" w:hAnsiTheme="minorHAnsi" w:cstheme="minorHAnsi"/>
          <w:sz w:val="22"/>
          <w:szCs w:val="22"/>
        </w:rPr>
      </w:pPr>
    </w:p>
    <w:sectPr w:rsidR="008F55E3" w:rsidRPr="002F7633" w:rsidSect="00EA203B">
      <w:headerReference w:type="default" r:id="rId11"/>
      <w:pgSz w:w="11906" w:h="16838"/>
      <w:pgMar w:top="2127" w:right="127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8211E" w14:textId="77777777" w:rsidR="00490644" w:rsidRDefault="00490644" w:rsidP="00DE6B13">
      <w:r>
        <w:separator/>
      </w:r>
    </w:p>
  </w:endnote>
  <w:endnote w:type="continuationSeparator" w:id="0">
    <w:p w14:paraId="71342BC8" w14:textId="77777777" w:rsidR="00490644" w:rsidRDefault="00490644"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F3663" w14:textId="77777777" w:rsidR="00490644" w:rsidRDefault="00490644" w:rsidP="00DE6B13">
      <w:r>
        <w:separator/>
      </w:r>
    </w:p>
  </w:footnote>
  <w:footnote w:type="continuationSeparator" w:id="0">
    <w:p w14:paraId="2899C66C" w14:textId="77777777" w:rsidR="00490644" w:rsidRDefault="00490644"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14661F90"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BC57F9">
      <w:rPr>
        <w:rFonts w:ascii="Arial" w:hAnsi="Arial" w:cs="Arial"/>
        <w:sz w:val="20"/>
        <w:szCs w:val="20"/>
        <w:lang w:val="de-DE"/>
      </w:rPr>
      <w:t>0</w:t>
    </w:r>
    <w:r w:rsidR="007A412B">
      <w:rPr>
        <w:rFonts w:ascii="Arial" w:hAnsi="Arial" w:cs="Arial"/>
        <w:sz w:val="20"/>
        <w:szCs w:val="20"/>
        <w:lang w:val="de-DE"/>
      </w:rPr>
      <w:t>4</w:t>
    </w:r>
    <w:r>
      <w:rPr>
        <w:rFonts w:ascii="Arial" w:hAnsi="Arial" w:cs="Arial"/>
        <w:sz w:val="20"/>
        <w:szCs w:val="20"/>
        <w:lang w:val="de-DE"/>
      </w:rPr>
      <w:t>/</w:t>
    </w:r>
    <w:r w:rsidR="003B167E">
      <w:rPr>
        <w:rFonts w:ascii="Arial" w:hAnsi="Arial" w:cs="Arial"/>
        <w:sz w:val="20"/>
        <w:szCs w:val="20"/>
        <w:lang w:val="de-DE"/>
      </w:rPr>
      <w:t>2</w:t>
    </w:r>
    <w:r w:rsidR="00BC57F9">
      <w:rPr>
        <w:rFonts w:ascii="Arial" w:hAnsi="Arial" w:cs="Arial"/>
        <w:sz w:val="20"/>
        <w:szCs w:val="20"/>
        <w:lang w:val="de-DE"/>
      </w:rPr>
      <w:t>1</w:t>
    </w:r>
  </w:p>
  <w:p w14:paraId="33F798BC" w14:textId="37330083" w:rsidR="00CC3353" w:rsidRPr="00E63098" w:rsidRDefault="00E63098" w:rsidP="00DE6B13">
    <w:pPr>
      <w:pStyle w:val="Kopfzeile"/>
      <w:jc w:val="right"/>
      <w:rPr>
        <w:lang w:val="de-DE"/>
      </w:rPr>
    </w:pPr>
    <w:r>
      <w:rPr>
        <w:lang w:val="de-DE"/>
      </w:rPr>
      <w:t xml:space="preserve"> </w:t>
    </w:r>
    <w:r>
      <w:rPr>
        <w:lang w:val="de-DE"/>
      </w:rPr>
      <w:tab/>
    </w:r>
    <w:r w:rsidR="00E16386">
      <w:rPr>
        <w:noProof/>
      </w:rPr>
      <w:drawing>
        <wp:inline distT="0" distB="0" distL="0" distR="0" wp14:anchorId="1150B5E2" wp14:editId="67AA496B">
          <wp:extent cx="2489477" cy="355049"/>
          <wp:effectExtent l="0" t="0" r="635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43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49BA"/>
    <w:multiLevelType w:val="hybridMultilevel"/>
    <w:tmpl w:val="459CED8C"/>
    <w:lvl w:ilvl="0" w:tplc="96F0DC8A">
      <w:start w:val="1"/>
      <w:numFmt w:val="bullet"/>
      <w:lvlText w:val="•"/>
      <w:lvlJc w:val="left"/>
      <w:pPr>
        <w:tabs>
          <w:tab w:val="num" w:pos="720"/>
        </w:tabs>
        <w:ind w:left="720" w:hanging="360"/>
      </w:pPr>
      <w:rPr>
        <w:rFonts w:ascii="Times New Roman" w:hAnsi="Times New Roman" w:hint="default"/>
      </w:rPr>
    </w:lvl>
    <w:lvl w:ilvl="1" w:tplc="1EBEB584">
      <w:start w:val="1"/>
      <w:numFmt w:val="bullet"/>
      <w:lvlText w:val="•"/>
      <w:lvlJc w:val="left"/>
      <w:pPr>
        <w:tabs>
          <w:tab w:val="num" w:pos="1440"/>
        </w:tabs>
        <w:ind w:left="1440" w:hanging="360"/>
      </w:pPr>
      <w:rPr>
        <w:rFonts w:ascii="Times New Roman" w:hAnsi="Times New Roman" w:hint="default"/>
      </w:rPr>
    </w:lvl>
    <w:lvl w:ilvl="2" w:tplc="1D9660B2" w:tentative="1">
      <w:start w:val="1"/>
      <w:numFmt w:val="bullet"/>
      <w:lvlText w:val="•"/>
      <w:lvlJc w:val="left"/>
      <w:pPr>
        <w:tabs>
          <w:tab w:val="num" w:pos="2160"/>
        </w:tabs>
        <w:ind w:left="2160" w:hanging="360"/>
      </w:pPr>
      <w:rPr>
        <w:rFonts w:ascii="Times New Roman" w:hAnsi="Times New Roman" w:hint="default"/>
      </w:rPr>
    </w:lvl>
    <w:lvl w:ilvl="3" w:tplc="0148781A" w:tentative="1">
      <w:start w:val="1"/>
      <w:numFmt w:val="bullet"/>
      <w:lvlText w:val="•"/>
      <w:lvlJc w:val="left"/>
      <w:pPr>
        <w:tabs>
          <w:tab w:val="num" w:pos="2880"/>
        </w:tabs>
        <w:ind w:left="2880" w:hanging="360"/>
      </w:pPr>
      <w:rPr>
        <w:rFonts w:ascii="Times New Roman" w:hAnsi="Times New Roman" w:hint="default"/>
      </w:rPr>
    </w:lvl>
    <w:lvl w:ilvl="4" w:tplc="FDE876AE" w:tentative="1">
      <w:start w:val="1"/>
      <w:numFmt w:val="bullet"/>
      <w:lvlText w:val="•"/>
      <w:lvlJc w:val="left"/>
      <w:pPr>
        <w:tabs>
          <w:tab w:val="num" w:pos="3600"/>
        </w:tabs>
        <w:ind w:left="3600" w:hanging="360"/>
      </w:pPr>
      <w:rPr>
        <w:rFonts w:ascii="Times New Roman" w:hAnsi="Times New Roman" w:hint="default"/>
      </w:rPr>
    </w:lvl>
    <w:lvl w:ilvl="5" w:tplc="96363198" w:tentative="1">
      <w:start w:val="1"/>
      <w:numFmt w:val="bullet"/>
      <w:lvlText w:val="•"/>
      <w:lvlJc w:val="left"/>
      <w:pPr>
        <w:tabs>
          <w:tab w:val="num" w:pos="4320"/>
        </w:tabs>
        <w:ind w:left="4320" w:hanging="360"/>
      </w:pPr>
      <w:rPr>
        <w:rFonts w:ascii="Times New Roman" w:hAnsi="Times New Roman" w:hint="default"/>
      </w:rPr>
    </w:lvl>
    <w:lvl w:ilvl="6" w:tplc="090A3BCA" w:tentative="1">
      <w:start w:val="1"/>
      <w:numFmt w:val="bullet"/>
      <w:lvlText w:val="•"/>
      <w:lvlJc w:val="left"/>
      <w:pPr>
        <w:tabs>
          <w:tab w:val="num" w:pos="5040"/>
        </w:tabs>
        <w:ind w:left="5040" w:hanging="360"/>
      </w:pPr>
      <w:rPr>
        <w:rFonts w:ascii="Times New Roman" w:hAnsi="Times New Roman" w:hint="default"/>
      </w:rPr>
    </w:lvl>
    <w:lvl w:ilvl="7" w:tplc="19344204" w:tentative="1">
      <w:start w:val="1"/>
      <w:numFmt w:val="bullet"/>
      <w:lvlText w:val="•"/>
      <w:lvlJc w:val="left"/>
      <w:pPr>
        <w:tabs>
          <w:tab w:val="num" w:pos="5760"/>
        </w:tabs>
        <w:ind w:left="5760" w:hanging="360"/>
      </w:pPr>
      <w:rPr>
        <w:rFonts w:ascii="Times New Roman" w:hAnsi="Times New Roman" w:hint="default"/>
      </w:rPr>
    </w:lvl>
    <w:lvl w:ilvl="8" w:tplc="FCFC002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C16AC7"/>
    <w:multiLevelType w:val="multilevel"/>
    <w:tmpl w:val="376EF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687E26"/>
    <w:multiLevelType w:val="hybridMultilevel"/>
    <w:tmpl w:val="746E25A8"/>
    <w:lvl w:ilvl="0" w:tplc="12F8246C">
      <w:start w:val="1"/>
      <w:numFmt w:val="bullet"/>
      <w:lvlText w:val="•"/>
      <w:lvlJc w:val="left"/>
      <w:pPr>
        <w:tabs>
          <w:tab w:val="num" w:pos="720"/>
        </w:tabs>
        <w:ind w:left="720" w:hanging="360"/>
      </w:pPr>
      <w:rPr>
        <w:rFonts w:ascii="Arial" w:hAnsi="Arial" w:hint="default"/>
      </w:rPr>
    </w:lvl>
    <w:lvl w:ilvl="1" w:tplc="B2B09E5C">
      <w:start w:val="1984"/>
      <w:numFmt w:val="bullet"/>
      <w:lvlText w:val="–"/>
      <w:lvlJc w:val="left"/>
      <w:pPr>
        <w:tabs>
          <w:tab w:val="num" w:pos="1440"/>
        </w:tabs>
        <w:ind w:left="1440" w:hanging="360"/>
      </w:pPr>
      <w:rPr>
        <w:rFonts w:ascii="Arial" w:hAnsi="Arial" w:hint="default"/>
      </w:rPr>
    </w:lvl>
    <w:lvl w:ilvl="2" w:tplc="CBE46290" w:tentative="1">
      <w:start w:val="1"/>
      <w:numFmt w:val="bullet"/>
      <w:lvlText w:val="•"/>
      <w:lvlJc w:val="left"/>
      <w:pPr>
        <w:tabs>
          <w:tab w:val="num" w:pos="2160"/>
        </w:tabs>
        <w:ind w:left="2160" w:hanging="360"/>
      </w:pPr>
      <w:rPr>
        <w:rFonts w:ascii="Arial" w:hAnsi="Arial" w:hint="default"/>
      </w:rPr>
    </w:lvl>
    <w:lvl w:ilvl="3" w:tplc="8C7AA31C" w:tentative="1">
      <w:start w:val="1"/>
      <w:numFmt w:val="bullet"/>
      <w:lvlText w:val="•"/>
      <w:lvlJc w:val="left"/>
      <w:pPr>
        <w:tabs>
          <w:tab w:val="num" w:pos="2880"/>
        </w:tabs>
        <w:ind w:left="2880" w:hanging="360"/>
      </w:pPr>
      <w:rPr>
        <w:rFonts w:ascii="Arial" w:hAnsi="Arial" w:hint="default"/>
      </w:rPr>
    </w:lvl>
    <w:lvl w:ilvl="4" w:tplc="E80CAF5C" w:tentative="1">
      <w:start w:val="1"/>
      <w:numFmt w:val="bullet"/>
      <w:lvlText w:val="•"/>
      <w:lvlJc w:val="left"/>
      <w:pPr>
        <w:tabs>
          <w:tab w:val="num" w:pos="3600"/>
        </w:tabs>
        <w:ind w:left="3600" w:hanging="360"/>
      </w:pPr>
      <w:rPr>
        <w:rFonts w:ascii="Arial" w:hAnsi="Arial" w:hint="default"/>
      </w:rPr>
    </w:lvl>
    <w:lvl w:ilvl="5" w:tplc="F7E84388" w:tentative="1">
      <w:start w:val="1"/>
      <w:numFmt w:val="bullet"/>
      <w:lvlText w:val="•"/>
      <w:lvlJc w:val="left"/>
      <w:pPr>
        <w:tabs>
          <w:tab w:val="num" w:pos="4320"/>
        </w:tabs>
        <w:ind w:left="4320" w:hanging="360"/>
      </w:pPr>
      <w:rPr>
        <w:rFonts w:ascii="Arial" w:hAnsi="Arial" w:hint="default"/>
      </w:rPr>
    </w:lvl>
    <w:lvl w:ilvl="6" w:tplc="0F08F0D2" w:tentative="1">
      <w:start w:val="1"/>
      <w:numFmt w:val="bullet"/>
      <w:lvlText w:val="•"/>
      <w:lvlJc w:val="left"/>
      <w:pPr>
        <w:tabs>
          <w:tab w:val="num" w:pos="5040"/>
        </w:tabs>
        <w:ind w:left="5040" w:hanging="360"/>
      </w:pPr>
      <w:rPr>
        <w:rFonts w:ascii="Arial" w:hAnsi="Arial" w:hint="default"/>
      </w:rPr>
    </w:lvl>
    <w:lvl w:ilvl="7" w:tplc="6A7A4FD2" w:tentative="1">
      <w:start w:val="1"/>
      <w:numFmt w:val="bullet"/>
      <w:lvlText w:val="•"/>
      <w:lvlJc w:val="left"/>
      <w:pPr>
        <w:tabs>
          <w:tab w:val="num" w:pos="5760"/>
        </w:tabs>
        <w:ind w:left="5760" w:hanging="360"/>
      </w:pPr>
      <w:rPr>
        <w:rFonts w:ascii="Arial" w:hAnsi="Arial" w:hint="default"/>
      </w:rPr>
    </w:lvl>
    <w:lvl w:ilvl="8" w:tplc="9B4E96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D96B80"/>
    <w:multiLevelType w:val="hybridMultilevel"/>
    <w:tmpl w:val="CA2CB7B2"/>
    <w:lvl w:ilvl="0" w:tplc="C27E0680">
      <w:start w:val="1"/>
      <w:numFmt w:val="bullet"/>
      <w:lvlText w:val="•"/>
      <w:lvlJc w:val="left"/>
      <w:pPr>
        <w:tabs>
          <w:tab w:val="num" w:pos="720"/>
        </w:tabs>
        <w:ind w:left="720" w:hanging="360"/>
      </w:pPr>
      <w:rPr>
        <w:rFonts w:ascii="Arial" w:hAnsi="Arial" w:hint="default"/>
      </w:rPr>
    </w:lvl>
    <w:lvl w:ilvl="1" w:tplc="ADF64008" w:tentative="1">
      <w:start w:val="1"/>
      <w:numFmt w:val="bullet"/>
      <w:lvlText w:val="•"/>
      <w:lvlJc w:val="left"/>
      <w:pPr>
        <w:tabs>
          <w:tab w:val="num" w:pos="1440"/>
        </w:tabs>
        <w:ind w:left="1440" w:hanging="360"/>
      </w:pPr>
      <w:rPr>
        <w:rFonts w:ascii="Arial" w:hAnsi="Arial" w:hint="default"/>
      </w:rPr>
    </w:lvl>
    <w:lvl w:ilvl="2" w:tplc="DC96266A" w:tentative="1">
      <w:start w:val="1"/>
      <w:numFmt w:val="bullet"/>
      <w:lvlText w:val="•"/>
      <w:lvlJc w:val="left"/>
      <w:pPr>
        <w:tabs>
          <w:tab w:val="num" w:pos="2160"/>
        </w:tabs>
        <w:ind w:left="2160" w:hanging="360"/>
      </w:pPr>
      <w:rPr>
        <w:rFonts w:ascii="Arial" w:hAnsi="Arial" w:hint="default"/>
      </w:rPr>
    </w:lvl>
    <w:lvl w:ilvl="3" w:tplc="F920D986" w:tentative="1">
      <w:start w:val="1"/>
      <w:numFmt w:val="bullet"/>
      <w:lvlText w:val="•"/>
      <w:lvlJc w:val="left"/>
      <w:pPr>
        <w:tabs>
          <w:tab w:val="num" w:pos="2880"/>
        </w:tabs>
        <w:ind w:left="2880" w:hanging="360"/>
      </w:pPr>
      <w:rPr>
        <w:rFonts w:ascii="Arial" w:hAnsi="Arial" w:hint="default"/>
      </w:rPr>
    </w:lvl>
    <w:lvl w:ilvl="4" w:tplc="8216E95E" w:tentative="1">
      <w:start w:val="1"/>
      <w:numFmt w:val="bullet"/>
      <w:lvlText w:val="•"/>
      <w:lvlJc w:val="left"/>
      <w:pPr>
        <w:tabs>
          <w:tab w:val="num" w:pos="3600"/>
        </w:tabs>
        <w:ind w:left="3600" w:hanging="360"/>
      </w:pPr>
      <w:rPr>
        <w:rFonts w:ascii="Arial" w:hAnsi="Arial" w:hint="default"/>
      </w:rPr>
    </w:lvl>
    <w:lvl w:ilvl="5" w:tplc="5C50CA3C" w:tentative="1">
      <w:start w:val="1"/>
      <w:numFmt w:val="bullet"/>
      <w:lvlText w:val="•"/>
      <w:lvlJc w:val="left"/>
      <w:pPr>
        <w:tabs>
          <w:tab w:val="num" w:pos="4320"/>
        </w:tabs>
        <w:ind w:left="4320" w:hanging="360"/>
      </w:pPr>
      <w:rPr>
        <w:rFonts w:ascii="Arial" w:hAnsi="Arial" w:hint="default"/>
      </w:rPr>
    </w:lvl>
    <w:lvl w:ilvl="6" w:tplc="1A987FDC" w:tentative="1">
      <w:start w:val="1"/>
      <w:numFmt w:val="bullet"/>
      <w:lvlText w:val="•"/>
      <w:lvlJc w:val="left"/>
      <w:pPr>
        <w:tabs>
          <w:tab w:val="num" w:pos="5040"/>
        </w:tabs>
        <w:ind w:left="5040" w:hanging="360"/>
      </w:pPr>
      <w:rPr>
        <w:rFonts w:ascii="Arial" w:hAnsi="Arial" w:hint="default"/>
      </w:rPr>
    </w:lvl>
    <w:lvl w:ilvl="7" w:tplc="911A1470" w:tentative="1">
      <w:start w:val="1"/>
      <w:numFmt w:val="bullet"/>
      <w:lvlText w:val="•"/>
      <w:lvlJc w:val="left"/>
      <w:pPr>
        <w:tabs>
          <w:tab w:val="num" w:pos="5760"/>
        </w:tabs>
        <w:ind w:left="5760" w:hanging="360"/>
      </w:pPr>
      <w:rPr>
        <w:rFonts w:ascii="Arial" w:hAnsi="Arial" w:hint="default"/>
      </w:rPr>
    </w:lvl>
    <w:lvl w:ilvl="8" w:tplc="75F6C5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673205"/>
    <w:multiLevelType w:val="hybridMultilevel"/>
    <w:tmpl w:val="27DC935A"/>
    <w:lvl w:ilvl="0" w:tplc="6F28EA54">
      <w:start w:val="1"/>
      <w:numFmt w:val="bullet"/>
      <w:lvlText w:val="•"/>
      <w:lvlJc w:val="left"/>
      <w:pPr>
        <w:tabs>
          <w:tab w:val="num" w:pos="720"/>
        </w:tabs>
        <w:ind w:left="720" w:hanging="360"/>
      </w:pPr>
      <w:rPr>
        <w:rFonts w:ascii="Arial" w:hAnsi="Arial" w:hint="default"/>
      </w:rPr>
    </w:lvl>
    <w:lvl w:ilvl="1" w:tplc="2834C082" w:tentative="1">
      <w:start w:val="1"/>
      <w:numFmt w:val="bullet"/>
      <w:lvlText w:val="•"/>
      <w:lvlJc w:val="left"/>
      <w:pPr>
        <w:tabs>
          <w:tab w:val="num" w:pos="1440"/>
        </w:tabs>
        <w:ind w:left="1440" w:hanging="360"/>
      </w:pPr>
      <w:rPr>
        <w:rFonts w:ascii="Arial" w:hAnsi="Arial" w:hint="default"/>
      </w:rPr>
    </w:lvl>
    <w:lvl w:ilvl="2" w:tplc="C7B4C6FA" w:tentative="1">
      <w:start w:val="1"/>
      <w:numFmt w:val="bullet"/>
      <w:lvlText w:val="•"/>
      <w:lvlJc w:val="left"/>
      <w:pPr>
        <w:tabs>
          <w:tab w:val="num" w:pos="2160"/>
        </w:tabs>
        <w:ind w:left="2160" w:hanging="360"/>
      </w:pPr>
      <w:rPr>
        <w:rFonts w:ascii="Arial" w:hAnsi="Arial" w:hint="default"/>
      </w:rPr>
    </w:lvl>
    <w:lvl w:ilvl="3" w:tplc="F4249474" w:tentative="1">
      <w:start w:val="1"/>
      <w:numFmt w:val="bullet"/>
      <w:lvlText w:val="•"/>
      <w:lvlJc w:val="left"/>
      <w:pPr>
        <w:tabs>
          <w:tab w:val="num" w:pos="2880"/>
        </w:tabs>
        <w:ind w:left="2880" w:hanging="360"/>
      </w:pPr>
      <w:rPr>
        <w:rFonts w:ascii="Arial" w:hAnsi="Arial" w:hint="default"/>
      </w:rPr>
    </w:lvl>
    <w:lvl w:ilvl="4" w:tplc="CBB46A86" w:tentative="1">
      <w:start w:val="1"/>
      <w:numFmt w:val="bullet"/>
      <w:lvlText w:val="•"/>
      <w:lvlJc w:val="left"/>
      <w:pPr>
        <w:tabs>
          <w:tab w:val="num" w:pos="3600"/>
        </w:tabs>
        <w:ind w:left="3600" w:hanging="360"/>
      </w:pPr>
      <w:rPr>
        <w:rFonts w:ascii="Arial" w:hAnsi="Arial" w:hint="default"/>
      </w:rPr>
    </w:lvl>
    <w:lvl w:ilvl="5" w:tplc="30520A84" w:tentative="1">
      <w:start w:val="1"/>
      <w:numFmt w:val="bullet"/>
      <w:lvlText w:val="•"/>
      <w:lvlJc w:val="left"/>
      <w:pPr>
        <w:tabs>
          <w:tab w:val="num" w:pos="4320"/>
        </w:tabs>
        <w:ind w:left="4320" w:hanging="360"/>
      </w:pPr>
      <w:rPr>
        <w:rFonts w:ascii="Arial" w:hAnsi="Arial" w:hint="default"/>
      </w:rPr>
    </w:lvl>
    <w:lvl w:ilvl="6" w:tplc="A84E306E" w:tentative="1">
      <w:start w:val="1"/>
      <w:numFmt w:val="bullet"/>
      <w:lvlText w:val="•"/>
      <w:lvlJc w:val="left"/>
      <w:pPr>
        <w:tabs>
          <w:tab w:val="num" w:pos="5040"/>
        </w:tabs>
        <w:ind w:left="5040" w:hanging="360"/>
      </w:pPr>
      <w:rPr>
        <w:rFonts w:ascii="Arial" w:hAnsi="Arial" w:hint="default"/>
      </w:rPr>
    </w:lvl>
    <w:lvl w:ilvl="7" w:tplc="337EF446" w:tentative="1">
      <w:start w:val="1"/>
      <w:numFmt w:val="bullet"/>
      <w:lvlText w:val="•"/>
      <w:lvlJc w:val="left"/>
      <w:pPr>
        <w:tabs>
          <w:tab w:val="num" w:pos="5760"/>
        </w:tabs>
        <w:ind w:left="5760" w:hanging="360"/>
      </w:pPr>
      <w:rPr>
        <w:rFonts w:ascii="Arial" w:hAnsi="Arial" w:hint="default"/>
      </w:rPr>
    </w:lvl>
    <w:lvl w:ilvl="8" w:tplc="CA4EAC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DC1CCC"/>
    <w:multiLevelType w:val="hybridMultilevel"/>
    <w:tmpl w:val="DE8E94C8"/>
    <w:lvl w:ilvl="0" w:tplc="5AF4B31E">
      <w:start w:val="1"/>
      <w:numFmt w:val="bullet"/>
      <w:lvlText w:val="•"/>
      <w:lvlJc w:val="left"/>
      <w:pPr>
        <w:tabs>
          <w:tab w:val="num" w:pos="720"/>
        </w:tabs>
        <w:ind w:left="720" w:hanging="360"/>
      </w:pPr>
      <w:rPr>
        <w:rFonts w:ascii="Times New Roman" w:hAnsi="Times New Roman" w:hint="default"/>
      </w:rPr>
    </w:lvl>
    <w:lvl w:ilvl="1" w:tplc="1810A2EA" w:tentative="1">
      <w:start w:val="1"/>
      <w:numFmt w:val="bullet"/>
      <w:lvlText w:val="•"/>
      <w:lvlJc w:val="left"/>
      <w:pPr>
        <w:tabs>
          <w:tab w:val="num" w:pos="1440"/>
        </w:tabs>
        <w:ind w:left="1440" w:hanging="360"/>
      </w:pPr>
      <w:rPr>
        <w:rFonts w:ascii="Times New Roman" w:hAnsi="Times New Roman" w:hint="default"/>
      </w:rPr>
    </w:lvl>
    <w:lvl w:ilvl="2" w:tplc="6A84ABEC" w:tentative="1">
      <w:start w:val="1"/>
      <w:numFmt w:val="bullet"/>
      <w:lvlText w:val="•"/>
      <w:lvlJc w:val="left"/>
      <w:pPr>
        <w:tabs>
          <w:tab w:val="num" w:pos="2160"/>
        </w:tabs>
        <w:ind w:left="2160" w:hanging="360"/>
      </w:pPr>
      <w:rPr>
        <w:rFonts w:ascii="Times New Roman" w:hAnsi="Times New Roman" w:hint="default"/>
      </w:rPr>
    </w:lvl>
    <w:lvl w:ilvl="3" w:tplc="0CE6430C" w:tentative="1">
      <w:start w:val="1"/>
      <w:numFmt w:val="bullet"/>
      <w:lvlText w:val="•"/>
      <w:lvlJc w:val="left"/>
      <w:pPr>
        <w:tabs>
          <w:tab w:val="num" w:pos="2880"/>
        </w:tabs>
        <w:ind w:left="2880" w:hanging="360"/>
      </w:pPr>
      <w:rPr>
        <w:rFonts w:ascii="Times New Roman" w:hAnsi="Times New Roman" w:hint="default"/>
      </w:rPr>
    </w:lvl>
    <w:lvl w:ilvl="4" w:tplc="96A85056" w:tentative="1">
      <w:start w:val="1"/>
      <w:numFmt w:val="bullet"/>
      <w:lvlText w:val="•"/>
      <w:lvlJc w:val="left"/>
      <w:pPr>
        <w:tabs>
          <w:tab w:val="num" w:pos="3600"/>
        </w:tabs>
        <w:ind w:left="3600" w:hanging="360"/>
      </w:pPr>
      <w:rPr>
        <w:rFonts w:ascii="Times New Roman" w:hAnsi="Times New Roman" w:hint="default"/>
      </w:rPr>
    </w:lvl>
    <w:lvl w:ilvl="5" w:tplc="6D9C9A02" w:tentative="1">
      <w:start w:val="1"/>
      <w:numFmt w:val="bullet"/>
      <w:lvlText w:val="•"/>
      <w:lvlJc w:val="left"/>
      <w:pPr>
        <w:tabs>
          <w:tab w:val="num" w:pos="4320"/>
        </w:tabs>
        <w:ind w:left="4320" w:hanging="360"/>
      </w:pPr>
      <w:rPr>
        <w:rFonts w:ascii="Times New Roman" w:hAnsi="Times New Roman" w:hint="default"/>
      </w:rPr>
    </w:lvl>
    <w:lvl w:ilvl="6" w:tplc="AC84D254" w:tentative="1">
      <w:start w:val="1"/>
      <w:numFmt w:val="bullet"/>
      <w:lvlText w:val="•"/>
      <w:lvlJc w:val="left"/>
      <w:pPr>
        <w:tabs>
          <w:tab w:val="num" w:pos="5040"/>
        </w:tabs>
        <w:ind w:left="5040" w:hanging="360"/>
      </w:pPr>
      <w:rPr>
        <w:rFonts w:ascii="Times New Roman" w:hAnsi="Times New Roman" w:hint="default"/>
      </w:rPr>
    </w:lvl>
    <w:lvl w:ilvl="7" w:tplc="9B84AB30" w:tentative="1">
      <w:start w:val="1"/>
      <w:numFmt w:val="bullet"/>
      <w:lvlText w:val="•"/>
      <w:lvlJc w:val="left"/>
      <w:pPr>
        <w:tabs>
          <w:tab w:val="num" w:pos="5760"/>
        </w:tabs>
        <w:ind w:left="5760" w:hanging="360"/>
      </w:pPr>
      <w:rPr>
        <w:rFonts w:ascii="Times New Roman" w:hAnsi="Times New Roman" w:hint="default"/>
      </w:rPr>
    </w:lvl>
    <w:lvl w:ilvl="8" w:tplc="ED403F5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8F4347D"/>
    <w:multiLevelType w:val="hybridMultilevel"/>
    <w:tmpl w:val="FD2C1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4655EE"/>
    <w:multiLevelType w:val="hybridMultilevel"/>
    <w:tmpl w:val="E4760C10"/>
    <w:lvl w:ilvl="0" w:tplc="6A0238F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0E8E7E94"/>
    <w:multiLevelType w:val="hybridMultilevel"/>
    <w:tmpl w:val="833C01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E9F2A3A"/>
    <w:multiLevelType w:val="hybridMultilevel"/>
    <w:tmpl w:val="F2FC41D6"/>
    <w:lvl w:ilvl="0" w:tplc="CB9E10C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EA75775"/>
    <w:multiLevelType w:val="multilevel"/>
    <w:tmpl w:val="D008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7A0AC6"/>
    <w:multiLevelType w:val="hybridMultilevel"/>
    <w:tmpl w:val="1DB86B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3" w15:restartNumberingAfterBreak="0">
    <w:nsid w:val="18814EDD"/>
    <w:multiLevelType w:val="hybridMultilevel"/>
    <w:tmpl w:val="358492AC"/>
    <w:lvl w:ilvl="0" w:tplc="915E49EC">
      <w:numFmt w:val="bullet"/>
      <w:lvlText w:val="-"/>
      <w:lvlJc w:val="left"/>
      <w:pPr>
        <w:ind w:left="1211" w:hanging="360"/>
      </w:pPr>
      <w:rPr>
        <w:rFonts w:ascii="Arial" w:eastAsia="MS Mincho"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4" w15:restartNumberingAfterBreak="0">
    <w:nsid w:val="1A7F3AEB"/>
    <w:multiLevelType w:val="hybridMultilevel"/>
    <w:tmpl w:val="25CEDCD6"/>
    <w:lvl w:ilvl="0" w:tplc="000F0409">
      <w:start w:val="1"/>
      <w:numFmt w:val="decimal"/>
      <w:lvlText w:val="%1."/>
      <w:lvlJc w:val="left"/>
      <w:pPr>
        <w:tabs>
          <w:tab w:val="num" w:pos="720"/>
        </w:tabs>
        <w:ind w:left="720" w:hanging="360"/>
      </w:pPr>
    </w:lvl>
    <w:lvl w:ilvl="1" w:tplc="00190409">
      <w:start w:val="1"/>
      <w:numFmt w:val="bullet"/>
      <w:lvlText w:val=""/>
      <w:lvlJc w:val="left"/>
      <w:pPr>
        <w:tabs>
          <w:tab w:val="num" w:pos="1440"/>
        </w:tabs>
        <w:ind w:left="1440" w:hanging="360"/>
      </w:pPr>
      <w:rPr>
        <w:rFonts w:ascii="Symbol" w:hAnsi="Symbol" w:hint="default"/>
        <w:sz w:val="22"/>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1CB877B2"/>
    <w:multiLevelType w:val="hybridMultilevel"/>
    <w:tmpl w:val="7A5E0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DF91840"/>
    <w:multiLevelType w:val="hybridMultilevel"/>
    <w:tmpl w:val="E46A3B3C"/>
    <w:lvl w:ilvl="0" w:tplc="915E49EC">
      <w:numFmt w:val="bullet"/>
      <w:lvlText w:val="-"/>
      <w:lvlJc w:val="left"/>
      <w:pPr>
        <w:ind w:left="2062" w:hanging="360"/>
      </w:pPr>
      <w:rPr>
        <w:rFonts w:ascii="Arial" w:eastAsia="MS Mincho" w:hAnsi="Arial" w:cs="Aria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7" w15:restartNumberingAfterBreak="0">
    <w:nsid w:val="1F635516"/>
    <w:multiLevelType w:val="hybridMultilevel"/>
    <w:tmpl w:val="FB72DDF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15:restartNumberingAfterBreak="0">
    <w:nsid w:val="200E6C59"/>
    <w:multiLevelType w:val="multilevel"/>
    <w:tmpl w:val="BD96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722F32"/>
    <w:multiLevelType w:val="multilevel"/>
    <w:tmpl w:val="A56A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C4749A0"/>
    <w:multiLevelType w:val="multilevel"/>
    <w:tmpl w:val="70B6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FB4A0A"/>
    <w:multiLevelType w:val="hybridMultilevel"/>
    <w:tmpl w:val="3692D9F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2" w15:restartNumberingAfterBreak="0">
    <w:nsid w:val="2F43698B"/>
    <w:multiLevelType w:val="hybridMultilevel"/>
    <w:tmpl w:val="B0FC34F8"/>
    <w:lvl w:ilvl="0" w:tplc="7A582738">
      <w:start w:val="1"/>
      <w:numFmt w:val="bullet"/>
      <w:lvlText w:val="•"/>
      <w:lvlJc w:val="left"/>
      <w:pPr>
        <w:tabs>
          <w:tab w:val="num" w:pos="720"/>
        </w:tabs>
        <w:ind w:left="720" w:hanging="360"/>
      </w:pPr>
      <w:rPr>
        <w:rFonts w:ascii="Times New Roman" w:hAnsi="Times New Roman" w:hint="default"/>
      </w:rPr>
    </w:lvl>
    <w:lvl w:ilvl="1" w:tplc="FE20CC3C">
      <w:start w:val="1"/>
      <w:numFmt w:val="bullet"/>
      <w:lvlText w:val="•"/>
      <w:lvlJc w:val="left"/>
      <w:pPr>
        <w:tabs>
          <w:tab w:val="num" w:pos="1440"/>
        </w:tabs>
        <w:ind w:left="1440" w:hanging="360"/>
      </w:pPr>
      <w:rPr>
        <w:rFonts w:ascii="Times New Roman" w:hAnsi="Times New Roman" w:hint="default"/>
      </w:rPr>
    </w:lvl>
    <w:lvl w:ilvl="2" w:tplc="D8E6AFB0" w:tentative="1">
      <w:start w:val="1"/>
      <w:numFmt w:val="bullet"/>
      <w:lvlText w:val="•"/>
      <w:lvlJc w:val="left"/>
      <w:pPr>
        <w:tabs>
          <w:tab w:val="num" w:pos="2160"/>
        </w:tabs>
        <w:ind w:left="2160" w:hanging="360"/>
      </w:pPr>
      <w:rPr>
        <w:rFonts w:ascii="Times New Roman" w:hAnsi="Times New Roman" w:hint="default"/>
      </w:rPr>
    </w:lvl>
    <w:lvl w:ilvl="3" w:tplc="98928FE6" w:tentative="1">
      <w:start w:val="1"/>
      <w:numFmt w:val="bullet"/>
      <w:lvlText w:val="•"/>
      <w:lvlJc w:val="left"/>
      <w:pPr>
        <w:tabs>
          <w:tab w:val="num" w:pos="2880"/>
        </w:tabs>
        <w:ind w:left="2880" w:hanging="360"/>
      </w:pPr>
      <w:rPr>
        <w:rFonts w:ascii="Times New Roman" w:hAnsi="Times New Roman" w:hint="default"/>
      </w:rPr>
    </w:lvl>
    <w:lvl w:ilvl="4" w:tplc="07FCB59C" w:tentative="1">
      <w:start w:val="1"/>
      <w:numFmt w:val="bullet"/>
      <w:lvlText w:val="•"/>
      <w:lvlJc w:val="left"/>
      <w:pPr>
        <w:tabs>
          <w:tab w:val="num" w:pos="3600"/>
        </w:tabs>
        <w:ind w:left="3600" w:hanging="360"/>
      </w:pPr>
      <w:rPr>
        <w:rFonts w:ascii="Times New Roman" w:hAnsi="Times New Roman" w:hint="default"/>
      </w:rPr>
    </w:lvl>
    <w:lvl w:ilvl="5" w:tplc="911A32D6" w:tentative="1">
      <w:start w:val="1"/>
      <w:numFmt w:val="bullet"/>
      <w:lvlText w:val="•"/>
      <w:lvlJc w:val="left"/>
      <w:pPr>
        <w:tabs>
          <w:tab w:val="num" w:pos="4320"/>
        </w:tabs>
        <w:ind w:left="4320" w:hanging="360"/>
      </w:pPr>
      <w:rPr>
        <w:rFonts w:ascii="Times New Roman" w:hAnsi="Times New Roman" w:hint="default"/>
      </w:rPr>
    </w:lvl>
    <w:lvl w:ilvl="6" w:tplc="B470DB7E" w:tentative="1">
      <w:start w:val="1"/>
      <w:numFmt w:val="bullet"/>
      <w:lvlText w:val="•"/>
      <w:lvlJc w:val="left"/>
      <w:pPr>
        <w:tabs>
          <w:tab w:val="num" w:pos="5040"/>
        </w:tabs>
        <w:ind w:left="5040" w:hanging="360"/>
      </w:pPr>
      <w:rPr>
        <w:rFonts w:ascii="Times New Roman" w:hAnsi="Times New Roman" w:hint="default"/>
      </w:rPr>
    </w:lvl>
    <w:lvl w:ilvl="7" w:tplc="07CEADB8" w:tentative="1">
      <w:start w:val="1"/>
      <w:numFmt w:val="bullet"/>
      <w:lvlText w:val="•"/>
      <w:lvlJc w:val="left"/>
      <w:pPr>
        <w:tabs>
          <w:tab w:val="num" w:pos="5760"/>
        </w:tabs>
        <w:ind w:left="5760" w:hanging="360"/>
      </w:pPr>
      <w:rPr>
        <w:rFonts w:ascii="Times New Roman" w:hAnsi="Times New Roman" w:hint="default"/>
      </w:rPr>
    </w:lvl>
    <w:lvl w:ilvl="8" w:tplc="0BC02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134551C"/>
    <w:multiLevelType w:val="hybridMultilevel"/>
    <w:tmpl w:val="972CF69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4" w15:restartNumberingAfterBreak="0">
    <w:nsid w:val="3A191F2D"/>
    <w:multiLevelType w:val="hybridMultilevel"/>
    <w:tmpl w:val="90F46734"/>
    <w:lvl w:ilvl="0" w:tplc="E85E1D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13C6D6C"/>
    <w:multiLevelType w:val="multilevel"/>
    <w:tmpl w:val="4CFCB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C02D5E"/>
    <w:multiLevelType w:val="hybridMultilevel"/>
    <w:tmpl w:val="515A74DE"/>
    <w:lvl w:ilvl="0" w:tplc="9BFC9784">
      <w:numFmt w:val="bullet"/>
      <w:lvlText w:val="-"/>
      <w:lvlJc w:val="left"/>
      <w:pPr>
        <w:tabs>
          <w:tab w:val="num" w:pos="1065"/>
        </w:tabs>
        <w:ind w:left="1065" w:hanging="705"/>
      </w:pPr>
      <w:rPr>
        <w:rFonts w:ascii="Times New Roman" w:eastAsia="MS Mincho"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172D3F"/>
    <w:multiLevelType w:val="multilevel"/>
    <w:tmpl w:val="2476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601E08"/>
    <w:multiLevelType w:val="hybridMultilevel"/>
    <w:tmpl w:val="FD22CCF4"/>
    <w:lvl w:ilvl="0" w:tplc="1540807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9" w15:restartNumberingAfterBreak="0">
    <w:nsid w:val="4CE776CD"/>
    <w:multiLevelType w:val="hybridMultilevel"/>
    <w:tmpl w:val="DBFE2F42"/>
    <w:lvl w:ilvl="0" w:tplc="635E6EA6">
      <w:start w:val="1"/>
      <w:numFmt w:val="bullet"/>
      <w:lvlText w:val="•"/>
      <w:lvlJc w:val="left"/>
      <w:pPr>
        <w:tabs>
          <w:tab w:val="num" w:pos="720"/>
        </w:tabs>
        <w:ind w:left="720" w:hanging="360"/>
      </w:pPr>
      <w:rPr>
        <w:rFonts w:ascii="Arial" w:hAnsi="Arial" w:hint="default"/>
      </w:rPr>
    </w:lvl>
    <w:lvl w:ilvl="1" w:tplc="54E8C77A" w:tentative="1">
      <w:start w:val="1"/>
      <w:numFmt w:val="bullet"/>
      <w:lvlText w:val="•"/>
      <w:lvlJc w:val="left"/>
      <w:pPr>
        <w:tabs>
          <w:tab w:val="num" w:pos="1440"/>
        </w:tabs>
        <w:ind w:left="1440" w:hanging="360"/>
      </w:pPr>
      <w:rPr>
        <w:rFonts w:ascii="Arial" w:hAnsi="Arial" w:hint="default"/>
      </w:rPr>
    </w:lvl>
    <w:lvl w:ilvl="2" w:tplc="4E4AE32C" w:tentative="1">
      <w:start w:val="1"/>
      <w:numFmt w:val="bullet"/>
      <w:lvlText w:val="•"/>
      <w:lvlJc w:val="left"/>
      <w:pPr>
        <w:tabs>
          <w:tab w:val="num" w:pos="2160"/>
        </w:tabs>
        <w:ind w:left="2160" w:hanging="360"/>
      </w:pPr>
      <w:rPr>
        <w:rFonts w:ascii="Arial" w:hAnsi="Arial" w:hint="default"/>
      </w:rPr>
    </w:lvl>
    <w:lvl w:ilvl="3" w:tplc="8B662E60" w:tentative="1">
      <w:start w:val="1"/>
      <w:numFmt w:val="bullet"/>
      <w:lvlText w:val="•"/>
      <w:lvlJc w:val="left"/>
      <w:pPr>
        <w:tabs>
          <w:tab w:val="num" w:pos="2880"/>
        </w:tabs>
        <w:ind w:left="2880" w:hanging="360"/>
      </w:pPr>
      <w:rPr>
        <w:rFonts w:ascii="Arial" w:hAnsi="Arial" w:hint="default"/>
      </w:rPr>
    </w:lvl>
    <w:lvl w:ilvl="4" w:tplc="A11ADF4C" w:tentative="1">
      <w:start w:val="1"/>
      <w:numFmt w:val="bullet"/>
      <w:lvlText w:val="•"/>
      <w:lvlJc w:val="left"/>
      <w:pPr>
        <w:tabs>
          <w:tab w:val="num" w:pos="3600"/>
        </w:tabs>
        <w:ind w:left="3600" w:hanging="360"/>
      </w:pPr>
      <w:rPr>
        <w:rFonts w:ascii="Arial" w:hAnsi="Arial" w:hint="default"/>
      </w:rPr>
    </w:lvl>
    <w:lvl w:ilvl="5" w:tplc="E828CD56" w:tentative="1">
      <w:start w:val="1"/>
      <w:numFmt w:val="bullet"/>
      <w:lvlText w:val="•"/>
      <w:lvlJc w:val="left"/>
      <w:pPr>
        <w:tabs>
          <w:tab w:val="num" w:pos="4320"/>
        </w:tabs>
        <w:ind w:left="4320" w:hanging="360"/>
      </w:pPr>
      <w:rPr>
        <w:rFonts w:ascii="Arial" w:hAnsi="Arial" w:hint="default"/>
      </w:rPr>
    </w:lvl>
    <w:lvl w:ilvl="6" w:tplc="F120FDE8" w:tentative="1">
      <w:start w:val="1"/>
      <w:numFmt w:val="bullet"/>
      <w:lvlText w:val="•"/>
      <w:lvlJc w:val="left"/>
      <w:pPr>
        <w:tabs>
          <w:tab w:val="num" w:pos="5040"/>
        </w:tabs>
        <w:ind w:left="5040" w:hanging="360"/>
      </w:pPr>
      <w:rPr>
        <w:rFonts w:ascii="Arial" w:hAnsi="Arial" w:hint="default"/>
      </w:rPr>
    </w:lvl>
    <w:lvl w:ilvl="7" w:tplc="49EC2F44" w:tentative="1">
      <w:start w:val="1"/>
      <w:numFmt w:val="bullet"/>
      <w:lvlText w:val="•"/>
      <w:lvlJc w:val="left"/>
      <w:pPr>
        <w:tabs>
          <w:tab w:val="num" w:pos="5760"/>
        </w:tabs>
        <w:ind w:left="5760" w:hanging="360"/>
      </w:pPr>
      <w:rPr>
        <w:rFonts w:ascii="Arial" w:hAnsi="Arial" w:hint="default"/>
      </w:rPr>
    </w:lvl>
    <w:lvl w:ilvl="8" w:tplc="C060DAD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4464329"/>
    <w:multiLevelType w:val="hybridMultilevel"/>
    <w:tmpl w:val="7302838C"/>
    <w:lvl w:ilvl="0" w:tplc="F2D444A2">
      <w:start w:val="1"/>
      <w:numFmt w:val="bullet"/>
      <w:lvlText w:val=""/>
      <w:lvlJc w:val="left"/>
      <w:pPr>
        <w:tabs>
          <w:tab w:val="num" w:pos="720"/>
        </w:tabs>
        <w:ind w:left="720" w:hanging="360"/>
      </w:pPr>
      <w:rPr>
        <w:rFonts w:ascii="Wingdings" w:hAnsi="Wingdings" w:hint="default"/>
      </w:rPr>
    </w:lvl>
    <w:lvl w:ilvl="1" w:tplc="6E8A36FA" w:tentative="1">
      <w:start w:val="1"/>
      <w:numFmt w:val="bullet"/>
      <w:lvlText w:val=""/>
      <w:lvlJc w:val="left"/>
      <w:pPr>
        <w:tabs>
          <w:tab w:val="num" w:pos="1440"/>
        </w:tabs>
        <w:ind w:left="1440" w:hanging="360"/>
      </w:pPr>
      <w:rPr>
        <w:rFonts w:ascii="Wingdings" w:hAnsi="Wingdings" w:hint="default"/>
      </w:rPr>
    </w:lvl>
    <w:lvl w:ilvl="2" w:tplc="980EBDD4" w:tentative="1">
      <w:start w:val="1"/>
      <w:numFmt w:val="bullet"/>
      <w:lvlText w:val=""/>
      <w:lvlJc w:val="left"/>
      <w:pPr>
        <w:tabs>
          <w:tab w:val="num" w:pos="2160"/>
        </w:tabs>
        <w:ind w:left="2160" w:hanging="360"/>
      </w:pPr>
      <w:rPr>
        <w:rFonts w:ascii="Wingdings" w:hAnsi="Wingdings" w:hint="default"/>
      </w:rPr>
    </w:lvl>
    <w:lvl w:ilvl="3" w:tplc="E7C4E83A" w:tentative="1">
      <w:start w:val="1"/>
      <w:numFmt w:val="bullet"/>
      <w:lvlText w:val=""/>
      <w:lvlJc w:val="left"/>
      <w:pPr>
        <w:tabs>
          <w:tab w:val="num" w:pos="2880"/>
        </w:tabs>
        <w:ind w:left="2880" w:hanging="360"/>
      </w:pPr>
      <w:rPr>
        <w:rFonts w:ascii="Wingdings" w:hAnsi="Wingdings" w:hint="default"/>
      </w:rPr>
    </w:lvl>
    <w:lvl w:ilvl="4" w:tplc="BF849E8C" w:tentative="1">
      <w:start w:val="1"/>
      <w:numFmt w:val="bullet"/>
      <w:lvlText w:val=""/>
      <w:lvlJc w:val="left"/>
      <w:pPr>
        <w:tabs>
          <w:tab w:val="num" w:pos="3600"/>
        </w:tabs>
        <w:ind w:left="3600" w:hanging="360"/>
      </w:pPr>
      <w:rPr>
        <w:rFonts w:ascii="Wingdings" w:hAnsi="Wingdings" w:hint="default"/>
      </w:rPr>
    </w:lvl>
    <w:lvl w:ilvl="5" w:tplc="F61C1F84" w:tentative="1">
      <w:start w:val="1"/>
      <w:numFmt w:val="bullet"/>
      <w:lvlText w:val=""/>
      <w:lvlJc w:val="left"/>
      <w:pPr>
        <w:tabs>
          <w:tab w:val="num" w:pos="4320"/>
        </w:tabs>
        <w:ind w:left="4320" w:hanging="360"/>
      </w:pPr>
      <w:rPr>
        <w:rFonts w:ascii="Wingdings" w:hAnsi="Wingdings" w:hint="default"/>
      </w:rPr>
    </w:lvl>
    <w:lvl w:ilvl="6" w:tplc="5AA01B42" w:tentative="1">
      <w:start w:val="1"/>
      <w:numFmt w:val="bullet"/>
      <w:lvlText w:val=""/>
      <w:lvlJc w:val="left"/>
      <w:pPr>
        <w:tabs>
          <w:tab w:val="num" w:pos="5040"/>
        </w:tabs>
        <w:ind w:left="5040" w:hanging="360"/>
      </w:pPr>
      <w:rPr>
        <w:rFonts w:ascii="Wingdings" w:hAnsi="Wingdings" w:hint="default"/>
      </w:rPr>
    </w:lvl>
    <w:lvl w:ilvl="7" w:tplc="078E0B7C" w:tentative="1">
      <w:start w:val="1"/>
      <w:numFmt w:val="bullet"/>
      <w:lvlText w:val=""/>
      <w:lvlJc w:val="left"/>
      <w:pPr>
        <w:tabs>
          <w:tab w:val="num" w:pos="5760"/>
        </w:tabs>
        <w:ind w:left="5760" w:hanging="360"/>
      </w:pPr>
      <w:rPr>
        <w:rFonts w:ascii="Wingdings" w:hAnsi="Wingdings" w:hint="default"/>
      </w:rPr>
    </w:lvl>
    <w:lvl w:ilvl="8" w:tplc="EC10D03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4324E4"/>
    <w:multiLevelType w:val="multilevel"/>
    <w:tmpl w:val="EB0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CDF0E62"/>
    <w:multiLevelType w:val="hybridMultilevel"/>
    <w:tmpl w:val="A412F424"/>
    <w:lvl w:ilvl="0" w:tplc="681C62FA">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DE6F34"/>
    <w:multiLevelType w:val="hybridMultilevel"/>
    <w:tmpl w:val="DBD61B60"/>
    <w:lvl w:ilvl="0" w:tplc="43B268E0">
      <w:numFmt w:val="bullet"/>
      <w:lvlText w:val="-"/>
      <w:lvlJc w:val="left"/>
      <w:pPr>
        <w:ind w:left="1877" w:hanging="360"/>
      </w:pPr>
      <w:rPr>
        <w:rFonts w:ascii="Arial" w:eastAsia="MS Mincho" w:hAnsi="Arial" w:cs="Arial" w:hint="default"/>
      </w:rPr>
    </w:lvl>
    <w:lvl w:ilvl="1" w:tplc="04070003" w:tentative="1">
      <w:start w:val="1"/>
      <w:numFmt w:val="bullet"/>
      <w:lvlText w:val="o"/>
      <w:lvlJc w:val="left"/>
      <w:pPr>
        <w:ind w:left="2597" w:hanging="360"/>
      </w:pPr>
      <w:rPr>
        <w:rFonts w:ascii="Courier New" w:hAnsi="Courier New" w:cs="Courier New" w:hint="default"/>
      </w:rPr>
    </w:lvl>
    <w:lvl w:ilvl="2" w:tplc="04070005" w:tentative="1">
      <w:start w:val="1"/>
      <w:numFmt w:val="bullet"/>
      <w:lvlText w:val=""/>
      <w:lvlJc w:val="left"/>
      <w:pPr>
        <w:ind w:left="3317" w:hanging="360"/>
      </w:pPr>
      <w:rPr>
        <w:rFonts w:ascii="Wingdings" w:hAnsi="Wingdings" w:hint="default"/>
      </w:rPr>
    </w:lvl>
    <w:lvl w:ilvl="3" w:tplc="04070001" w:tentative="1">
      <w:start w:val="1"/>
      <w:numFmt w:val="bullet"/>
      <w:lvlText w:val=""/>
      <w:lvlJc w:val="left"/>
      <w:pPr>
        <w:ind w:left="4037" w:hanging="360"/>
      </w:pPr>
      <w:rPr>
        <w:rFonts w:ascii="Symbol" w:hAnsi="Symbol" w:hint="default"/>
      </w:rPr>
    </w:lvl>
    <w:lvl w:ilvl="4" w:tplc="04070003" w:tentative="1">
      <w:start w:val="1"/>
      <w:numFmt w:val="bullet"/>
      <w:lvlText w:val="o"/>
      <w:lvlJc w:val="left"/>
      <w:pPr>
        <w:ind w:left="4757" w:hanging="360"/>
      </w:pPr>
      <w:rPr>
        <w:rFonts w:ascii="Courier New" w:hAnsi="Courier New" w:cs="Courier New" w:hint="default"/>
      </w:rPr>
    </w:lvl>
    <w:lvl w:ilvl="5" w:tplc="04070005" w:tentative="1">
      <w:start w:val="1"/>
      <w:numFmt w:val="bullet"/>
      <w:lvlText w:val=""/>
      <w:lvlJc w:val="left"/>
      <w:pPr>
        <w:ind w:left="5477" w:hanging="360"/>
      </w:pPr>
      <w:rPr>
        <w:rFonts w:ascii="Wingdings" w:hAnsi="Wingdings" w:hint="default"/>
      </w:rPr>
    </w:lvl>
    <w:lvl w:ilvl="6" w:tplc="04070001" w:tentative="1">
      <w:start w:val="1"/>
      <w:numFmt w:val="bullet"/>
      <w:lvlText w:val=""/>
      <w:lvlJc w:val="left"/>
      <w:pPr>
        <w:ind w:left="6197" w:hanging="360"/>
      </w:pPr>
      <w:rPr>
        <w:rFonts w:ascii="Symbol" w:hAnsi="Symbol" w:hint="default"/>
      </w:rPr>
    </w:lvl>
    <w:lvl w:ilvl="7" w:tplc="04070003" w:tentative="1">
      <w:start w:val="1"/>
      <w:numFmt w:val="bullet"/>
      <w:lvlText w:val="o"/>
      <w:lvlJc w:val="left"/>
      <w:pPr>
        <w:ind w:left="6917" w:hanging="360"/>
      </w:pPr>
      <w:rPr>
        <w:rFonts w:ascii="Courier New" w:hAnsi="Courier New" w:cs="Courier New" w:hint="default"/>
      </w:rPr>
    </w:lvl>
    <w:lvl w:ilvl="8" w:tplc="04070005" w:tentative="1">
      <w:start w:val="1"/>
      <w:numFmt w:val="bullet"/>
      <w:lvlText w:val=""/>
      <w:lvlJc w:val="left"/>
      <w:pPr>
        <w:ind w:left="7637" w:hanging="360"/>
      </w:pPr>
      <w:rPr>
        <w:rFonts w:ascii="Wingdings" w:hAnsi="Wingdings" w:hint="default"/>
      </w:rPr>
    </w:lvl>
  </w:abstractNum>
  <w:abstractNum w:abstractNumId="34" w15:restartNumberingAfterBreak="0">
    <w:nsid w:val="70BF2F9F"/>
    <w:multiLevelType w:val="hybridMultilevel"/>
    <w:tmpl w:val="7098DF3C"/>
    <w:lvl w:ilvl="0" w:tplc="25F2191A">
      <w:start w:val="1"/>
      <w:numFmt w:val="lowerLetter"/>
      <w:lvlText w:val="%1)"/>
      <w:lvlJc w:val="left"/>
      <w:pPr>
        <w:tabs>
          <w:tab w:val="num" w:pos="1437"/>
        </w:tabs>
        <w:ind w:left="1437" w:hanging="360"/>
      </w:pPr>
      <w:rPr>
        <w:rFonts w:hint="default"/>
        <w:b/>
      </w:rPr>
    </w:lvl>
    <w:lvl w:ilvl="1" w:tplc="04070019" w:tentative="1">
      <w:start w:val="1"/>
      <w:numFmt w:val="lowerLetter"/>
      <w:lvlText w:val="%2."/>
      <w:lvlJc w:val="left"/>
      <w:pPr>
        <w:tabs>
          <w:tab w:val="num" w:pos="2157"/>
        </w:tabs>
        <w:ind w:left="2157" w:hanging="360"/>
      </w:pPr>
    </w:lvl>
    <w:lvl w:ilvl="2" w:tplc="0407001B" w:tentative="1">
      <w:start w:val="1"/>
      <w:numFmt w:val="lowerRoman"/>
      <w:lvlText w:val="%3."/>
      <w:lvlJc w:val="right"/>
      <w:pPr>
        <w:tabs>
          <w:tab w:val="num" w:pos="2877"/>
        </w:tabs>
        <w:ind w:left="2877" w:hanging="180"/>
      </w:pPr>
    </w:lvl>
    <w:lvl w:ilvl="3" w:tplc="0407000F" w:tentative="1">
      <w:start w:val="1"/>
      <w:numFmt w:val="decimal"/>
      <w:lvlText w:val="%4."/>
      <w:lvlJc w:val="left"/>
      <w:pPr>
        <w:tabs>
          <w:tab w:val="num" w:pos="3597"/>
        </w:tabs>
        <w:ind w:left="3597" w:hanging="360"/>
      </w:pPr>
    </w:lvl>
    <w:lvl w:ilvl="4" w:tplc="04070019" w:tentative="1">
      <w:start w:val="1"/>
      <w:numFmt w:val="lowerLetter"/>
      <w:lvlText w:val="%5."/>
      <w:lvlJc w:val="left"/>
      <w:pPr>
        <w:tabs>
          <w:tab w:val="num" w:pos="4317"/>
        </w:tabs>
        <w:ind w:left="4317" w:hanging="360"/>
      </w:pPr>
    </w:lvl>
    <w:lvl w:ilvl="5" w:tplc="0407001B" w:tentative="1">
      <w:start w:val="1"/>
      <w:numFmt w:val="lowerRoman"/>
      <w:lvlText w:val="%6."/>
      <w:lvlJc w:val="right"/>
      <w:pPr>
        <w:tabs>
          <w:tab w:val="num" w:pos="5037"/>
        </w:tabs>
        <w:ind w:left="5037" w:hanging="180"/>
      </w:pPr>
    </w:lvl>
    <w:lvl w:ilvl="6" w:tplc="0407000F" w:tentative="1">
      <w:start w:val="1"/>
      <w:numFmt w:val="decimal"/>
      <w:lvlText w:val="%7."/>
      <w:lvlJc w:val="left"/>
      <w:pPr>
        <w:tabs>
          <w:tab w:val="num" w:pos="5757"/>
        </w:tabs>
        <w:ind w:left="5757" w:hanging="360"/>
      </w:pPr>
    </w:lvl>
    <w:lvl w:ilvl="7" w:tplc="04070019" w:tentative="1">
      <w:start w:val="1"/>
      <w:numFmt w:val="lowerLetter"/>
      <w:lvlText w:val="%8."/>
      <w:lvlJc w:val="left"/>
      <w:pPr>
        <w:tabs>
          <w:tab w:val="num" w:pos="6477"/>
        </w:tabs>
        <w:ind w:left="6477" w:hanging="360"/>
      </w:pPr>
    </w:lvl>
    <w:lvl w:ilvl="8" w:tplc="0407001B" w:tentative="1">
      <w:start w:val="1"/>
      <w:numFmt w:val="lowerRoman"/>
      <w:lvlText w:val="%9."/>
      <w:lvlJc w:val="right"/>
      <w:pPr>
        <w:tabs>
          <w:tab w:val="num" w:pos="7197"/>
        </w:tabs>
        <w:ind w:left="7197" w:hanging="180"/>
      </w:pPr>
    </w:lvl>
  </w:abstractNum>
  <w:abstractNum w:abstractNumId="35" w15:restartNumberingAfterBreak="0">
    <w:nsid w:val="710467FD"/>
    <w:multiLevelType w:val="hybridMultilevel"/>
    <w:tmpl w:val="B41079F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73E141EC"/>
    <w:multiLevelType w:val="multilevel"/>
    <w:tmpl w:val="78C4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3A2848"/>
    <w:multiLevelType w:val="hybridMultilevel"/>
    <w:tmpl w:val="3442525C"/>
    <w:lvl w:ilvl="0" w:tplc="683AEA4E">
      <w:numFmt w:val="bullet"/>
      <w:lvlText w:val="-"/>
      <w:lvlJc w:val="left"/>
      <w:pPr>
        <w:ind w:left="1068" w:hanging="360"/>
      </w:pPr>
      <w:rPr>
        <w:rFonts w:ascii="Segoe UI" w:eastAsia="MS Mincho" w:hAnsi="Segoe UI" w:cs="Segoe U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8" w15:restartNumberingAfterBreak="0">
    <w:nsid w:val="74E074C8"/>
    <w:multiLevelType w:val="hybridMultilevel"/>
    <w:tmpl w:val="EEDAC34C"/>
    <w:lvl w:ilvl="0" w:tplc="F6CCBAD8">
      <w:start w:val="1"/>
      <w:numFmt w:val="bullet"/>
      <w:lvlText w:val="&gt;"/>
      <w:lvlJc w:val="left"/>
      <w:pPr>
        <w:tabs>
          <w:tab w:val="num" w:pos="720"/>
        </w:tabs>
        <w:ind w:left="720" w:hanging="360"/>
      </w:pPr>
      <w:rPr>
        <w:rFonts w:ascii="Calibri" w:hAnsi="Calibri" w:hint="default"/>
      </w:rPr>
    </w:lvl>
    <w:lvl w:ilvl="1" w:tplc="742C5FEC">
      <w:start w:val="1"/>
      <w:numFmt w:val="bullet"/>
      <w:lvlText w:val="&gt;"/>
      <w:lvlJc w:val="left"/>
      <w:pPr>
        <w:tabs>
          <w:tab w:val="num" w:pos="1440"/>
        </w:tabs>
        <w:ind w:left="1440" w:hanging="360"/>
      </w:pPr>
      <w:rPr>
        <w:rFonts w:ascii="Calibri" w:hAnsi="Calibri" w:hint="default"/>
      </w:rPr>
    </w:lvl>
    <w:lvl w:ilvl="2" w:tplc="7CE83A0E">
      <w:start w:val="1"/>
      <w:numFmt w:val="bullet"/>
      <w:lvlText w:val="&gt;"/>
      <w:lvlJc w:val="left"/>
      <w:pPr>
        <w:tabs>
          <w:tab w:val="num" w:pos="2160"/>
        </w:tabs>
        <w:ind w:left="2160" w:hanging="360"/>
      </w:pPr>
      <w:rPr>
        <w:rFonts w:ascii="Calibri" w:hAnsi="Calibri" w:hint="default"/>
      </w:rPr>
    </w:lvl>
    <w:lvl w:ilvl="3" w:tplc="8D0A29AE" w:tentative="1">
      <w:start w:val="1"/>
      <w:numFmt w:val="bullet"/>
      <w:lvlText w:val="&gt;"/>
      <w:lvlJc w:val="left"/>
      <w:pPr>
        <w:tabs>
          <w:tab w:val="num" w:pos="2880"/>
        </w:tabs>
        <w:ind w:left="2880" w:hanging="360"/>
      </w:pPr>
      <w:rPr>
        <w:rFonts w:ascii="Calibri" w:hAnsi="Calibri" w:hint="default"/>
      </w:rPr>
    </w:lvl>
    <w:lvl w:ilvl="4" w:tplc="436AC62C" w:tentative="1">
      <w:start w:val="1"/>
      <w:numFmt w:val="bullet"/>
      <w:lvlText w:val="&gt;"/>
      <w:lvlJc w:val="left"/>
      <w:pPr>
        <w:tabs>
          <w:tab w:val="num" w:pos="3600"/>
        </w:tabs>
        <w:ind w:left="3600" w:hanging="360"/>
      </w:pPr>
      <w:rPr>
        <w:rFonts w:ascii="Calibri" w:hAnsi="Calibri" w:hint="default"/>
      </w:rPr>
    </w:lvl>
    <w:lvl w:ilvl="5" w:tplc="2F54FBCA" w:tentative="1">
      <w:start w:val="1"/>
      <w:numFmt w:val="bullet"/>
      <w:lvlText w:val="&gt;"/>
      <w:lvlJc w:val="left"/>
      <w:pPr>
        <w:tabs>
          <w:tab w:val="num" w:pos="4320"/>
        </w:tabs>
        <w:ind w:left="4320" w:hanging="360"/>
      </w:pPr>
      <w:rPr>
        <w:rFonts w:ascii="Calibri" w:hAnsi="Calibri" w:hint="default"/>
      </w:rPr>
    </w:lvl>
    <w:lvl w:ilvl="6" w:tplc="0FEAE1C4" w:tentative="1">
      <w:start w:val="1"/>
      <w:numFmt w:val="bullet"/>
      <w:lvlText w:val="&gt;"/>
      <w:lvlJc w:val="left"/>
      <w:pPr>
        <w:tabs>
          <w:tab w:val="num" w:pos="5040"/>
        </w:tabs>
        <w:ind w:left="5040" w:hanging="360"/>
      </w:pPr>
      <w:rPr>
        <w:rFonts w:ascii="Calibri" w:hAnsi="Calibri" w:hint="default"/>
      </w:rPr>
    </w:lvl>
    <w:lvl w:ilvl="7" w:tplc="BBB21230" w:tentative="1">
      <w:start w:val="1"/>
      <w:numFmt w:val="bullet"/>
      <w:lvlText w:val="&gt;"/>
      <w:lvlJc w:val="left"/>
      <w:pPr>
        <w:tabs>
          <w:tab w:val="num" w:pos="5760"/>
        </w:tabs>
        <w:ind w:left="5760" w:hanging="360"/>
      </w:pPr>
      <w:rPr>
        <w:rFonts w:ascii="Calibri" w:hAnsi="Calibri" w:hint="default"/>
      </w:rPr>
    </w:lvl>
    <w:lvl w:ilvl="8" w:tplc="33A6EF5A" w:tentative="1">
      <w:start w:val="1"/>
      <w:numFmt w:val="bullet"/>
      <w:lvlText w:val="&gt;"/>
      <w:lvlJc w:val="left"/>
      <w:pPr>
        <w:tabs>
          <w:tab w:val="num" w:pos="6480"/>
        </w:tabs>
        <w:ind w:left="6480" w:hanging="360"/>
      </w:pPr>
      <w:rPr>
        <w:rFonts w:ascii="Calibri" w:hAnsi="Calibri" w:hint="default"/>
      </w:rPr>
    </w:lvl>
  </w:abstractNum>
  <w:abstractNum w:abstractNumId="39" w15:restartNumberingAfterBreak="0">
    <w:nsid w:val="752B40A8"/>
    <w:multiLevelType w:val="hybridMultilevel"/>
    <w:tmpl w:val="66D2E0AA"/>
    <w:lvl w:ilvl="0" w:tplc="60EEEFF4">
      <w:start w:val="1"/>
      <w:numFmt w:val="bullet"/>
      <w:lvlText w:val="•"/>
      <w:lvlJc w:val="left"/>
      <w:pPr>
        <w:tabs>
          <w:tab w:val="num" w:pos="720"/>
        </w:tabs>
        <w:ind w:left="720" w:hanging="360"/>
      </w:pPr>
      <w:rPr>
        <w:rFonts w:ascii="Arial" w:hAnsi="Arial" w:hint="default"/>
      </w:rPr>
    </w:lvl>
    <w:lvl w:ilvl="1" w:tplc="17D6AD7C" w:tentative="1">
      <w:start w:val="1"/>
      <w:numFmt w:val="bullet"/>
      <w:lvlText w:val="•"/>
      <w:lvlJc w:val="left"/>
      <w:pPr>
        <w:tabs>
          <w:tab w:val="num" w:pos="1440"/>
        </w:tabs>
        <w:ind w:left="1440" w:hanging="360"/>
      </w:pPr>
      <w:rPr>
        <w:rFonts w:ascii="Arial" w:hAnsi="Arial" w:hint="default"/>
      </w:rPr>
    </w:lvl>
    <w:lvl w:ilvl="2" w:tplc="D89ED84C" w:tentative="1">
      <w:start w:val="1"/>
      <w:numFmt w:val="bullet"/>
      <w:lvlText w:val="•"/>
      <w:lvlJc w:val="left"/>
      <w:pPr>
        <w:tabs>
          <w:tab w:val="num" w:pos="2160"/>
        </w:tabs>
        <w:ind w:left="2160" w:hanging="360"/>
      </w:pPr>
      <w:rPr>
        <w:rFonts w:ascii="Arial" w:hAnsi="Arial" w:hint="default"/>
      </w:rPr>
    </w:lvl>
    <w:lvl w:ilvl="3" w:tplc="8FF8C43E" w:tentative="1">
      <w:start w:val="1"/>
      <w:numFmt w:val="bullet"/>
      <w:lvlText w:val="•"/>
      <w:lvlJc w:val="left"/>
      <w:pPr>
        <w:tabs>
          <w:tab w:val="num" w:pos="2880"/>
        </w:tabs>
        <w:ind w:left="2880" w:hanging="360"/>
      </w:pPr>
      <w:rPr>
        <w:rFonts w:ascii="Arial" w:hAnsi="Arial" w:hint="default"/>
      </w:rPr>
    </w:lvl>
    <w:lvl w:ilvl="4" w:tplc="287201F2" w:tentative="1">
      <w:start w:val="1"/>
      <w:numFmt w:val="bullet"/>
      <w:lvlText w:val="•"/>
      <w:lvlJc w:val="left"/>
      <w:pPr>
        <w:tabs>
          <w:tab w:val="num" w:pos="3600"/>
        </w:tabs>
        <w:ind w:left="3600" w:hanging="360"/>
      </w:pPr>
      <w:rPr>
        <w:rFonts w:ascii="Arial" w:hAnsi="Arial" w:hint="default"/>
      </w:rPr>
    </w:lvl>
    <w:lvl w:ilvl="5" w:tplc="DBD4F69E" w:tentative="1">
      <w:start w:val="1"/>
      <w:numFmt w:val="bullet"/>
      <w:lvlText w:val="•"/>
      <w:lvlJc w:val="left"/>
      <w:pPr>
        <w:tabs>
          <w:tab w:val="num" w:pos="4320"/>
        </w:tabs>
        <w:ind w:left="4320" w:hanging="360"/>
      </w:pPr>
      <w:rPr>
        <w:rFonts w:ascii="Arial" w:hAnsi="Arial" w:hint="default"/>
      </w:rPr>
    </w:lvl>
    <w:lvl w:ilvl="6" w:tplc="94A646F0" w:tentative="1">
      <w:start w:val="1"/>
      <w:numFmt w:val="bullet"/>
      <w:lvlText w:val="•"/>
      <w:lvlJc w:val="left"/>
      <w:pPr>
        <w:tabs>
          <w:tab w:val="num" w:pos="5040"/>
        </w:tabs>
        <w:ind w:left="5040" w:hanging="360"/>
      </w:pPr>
      <w:rPr>
        <w:rFonts w:ascii="Arial" w:hAnsi="Arial" w:hint="default"/>
      </w:rPr>
    </w:lvl>
    <w:lvl w:ilvl="7" w:tplc="E098D272" w:tentative="1">
      <w:start w:val="1"/>
      <w:numFmt w:val="bullet"/>
      <w:lvlText w:val="•"/>
      <w:lvlJc w:val="left"/>
      <w:pPr>
        <w:tabs>
          <w:tab w:val="num" w:pos="5760"/>
        </w:tabs>
        <w:ind w:left="5760" w:hanging="360"/>
      </w:pPr>
      <w:rPr>
        <w:rFonts w:ascii="Arial" w:hAnsi="Arial" w:hint="default"/>
      </w:rPr>
    </w:lvl>
    <w:lvl w:ilvl="8" w:tplc="F922103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6CC4A8C"/>
    <w:multiLevelType w:val="multilevel"/>
    <w:tmpl w:val="35069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6"/>
  </w:num>
  <w:num w:numId="2">
    <w:abstractNumId w:val="35"/>
  </w:num>
  <w:num w:numId="3">
    <w:abstractNumId w:val="34"/>
  </w:num>
  <w:num w:numId="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36"/>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
  </w:num>
  <w:num w:numId="10">
    <w:abstractNumId w:val="6"/>
  </w:num>
  <w:num w:numId="11">
    <w:abstractNumId w:val="30"/>
  </w:num>
  <w:num w:numId="12">
    <w:abstractNumId w:val="4"/>
  </w:num>
  <w:num w:numId="13">
    <w:abstractNumId w:val="29"/>
  </w:num>
  <w:num w:numId="14">
    <w:abstractNumId w:val="3"/>
  </w:num>
  <w:num w:numId="15">
    <w:abstractNumId w:val="14"/>
  </w:num>
  <w:num w:numId="16">
    <w:abstractNumId w:val="25"/>
  </w:num>
  <w:num w:numId="17">
    <w:abstractNumId w:val="0"/>
  </w:num>
  <w:num w:numId="18">
    <w:abstractNumId w:val="33"/>
  </w:num>
  <w:num w:numId="19">
    <w:abstractNumId w:val="5"/>
  </w:num>
  <w:num w:numId="20">
    <w:abstractNumId w:val="39"/>
  </w:num>
  <w:num w:numId="21">
    <w:abstractNumId w:val="12"/>
  </w:num>
  <w:num w:numId="22">
    <w:abstractNumId w:val="13"/>
  </w:num>
  <w:num w:numId="23">
    <w:abstractNumId w:val="16"/>
  </w:num>
  <w:num w:numId="24">
    <w:abstractNumId w:val="23"/>
  </w:num>
  <w:num w:numId="25">
    <w:abstractNumId w:val="17"/>
  </w:num>
  <w:num w:numId="26">
    <w:abstractNumId w:val="21"/>
  </w:num>
  <w:num w:numId="27">
    <w:abstractNumId w:val="37"/>
  </w:num>
  <w:num w:numId="28">
    <w:abstractNumId w:val="28"/>
  </w:num>
  <w:num w:numId="29">
    <w:abstractNumId w:val="10"/>
  </w:num>
  <w:num w:numId="30">
    <w:abstractNumId w:val="10"/>
  </w:num>
  <w:num w:numId="31">
    <w:abstractNumId w:val="24"/>
  </w:num>
  <w:num w:numId="32">
    <w:abstractNumId w:val="32"/>
  </w:num>
  <w:num w:numId="33">
    <w:abstractNumId w:val="8"/>
  </w:num>
  <w:num w:numId="34">
    <w:abstractNumId w:val="19"/>
  </w:num>
  <w:num w:numId="35">
    <w:abstractNumId w:val="31"/>
  </w:num>
  <w:num w:numId="36">
    <w:abstractNumId w:val="27"/>
  </w:num>
  <w:num w:numId="37">
    <w:abstractNumId w:val="18"/>
  </w:num>
  <w:num w:numId="38">
    <w:abstractNumId w:val="11"/>
  </w:num>
  <w:num w:numId="39">
    <w:abstractNumId w:val="15"/>
  </w:num>
  <w:num w:numId="40">
    <w:abstractNumId w:val="38"/>
  </w:num>
  <w:num w:numId="41">
    <w:abstractNumId w:val="7"/>
  </w:num>
  <w:num w:numId="4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kler, Julia">
    <w15:presenceInfo w15:providerId="AD" w15:userId="S::Julia-Vanessa.Fakler@suedpack.com::07d9de2f-a993-4ba7-9bf7-981e8f5a7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765"/>
    <w:rsid w:val="0000170D"/>
    <w:rsid w:val="0000172F"/>
    <w:rsid w:val="00001842"/>
    <w:rsid w:val="00001B26"/>
    <w:rsid w:val="00001FD2"/>
    <w:rsid w:val="00002D06"/>
    <w:rsid w:val="000039EC"/>
    <w:rsid w:val="00004410"/>
    <w:rsid w:val="0000442B"/>
    <w:rsid w:val="000047A3"/>
    <w:rsid w:val="00004F93"/>
    <w:rsid w:val="00005097"/>
    <w:rsid w:val="0000555C"/>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14C"/>
    <w:rsid w:val="0001233E"/>
    <w:rsid w:val="00012405"/>
    <w:rsid w:val="000129B4"/>
    <w:rsid w:val="000129FD"/>
    <w:rsid w:val="00012C93"/>
    <w:rsid w:val="00012F18"/>
    <w:rsid w:val="000134F6"/>
    <w:rsid w:val="00013AFD"/>
    <w:rsid w:val="00014083"/>
    <w:rsid w:val="000140FC"/>
    <w:rsid w:val="000145BC"/>
    <w:rsid w:val="00014702"/>
    <w:rsid w:val="0001472B"/>
    <w:rsid w:val="00014CD2"/>
    <w:rsid w:val="00015775"/>
    <w:rsid w:val="000175D1"/>
    <w:rsid w:val="0001770B"/>
    <w:rsid w:val="000178A4"/>
    <w:rsid w:val="00017EF1"/>
    <w:rsid w:val="00020068"/>
    <w:rsid w:val="000207A6"/>
    <w:rsid w:val="00020992"/>
    <w:rsid w:val="0002194E"/>
    <w:rsid w:val="000221A3"/>
    <w:rsid w:val="00022743"/>
    <w:rsid w:val="0002288E"/>
    <w:rsid w:val="00022BC1"/>
    <w:rsid w:val="00022BEE"/>
    <w:rsid w:val="000237CE"/>
    <w:rsid w:val="00023B65"/>
    <w:rsid w:val="00023C0C"/>
    <w:rsid w:val="00023D3C"/>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44A1"/>
    <w:rsid w:val="000344E2"/>
    <w:rsid w:val="0003477A"/>
    <w:rsid w:val="00036751"/>
    <w:rsid w:val="000369DC"/>
    <w:rsid w:val="00036C24"/>
    <w:rsid w:val="0003757A"/>
    <w:rsid w:val="0003778D"/>
    <w:rsid w:val="00040A3A"/>
    <w:rsid w:val="00040DCB"/>
    <w:rsid w:val="00040E7E"/>
    <w:rsid w:val="00041930"/>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578B"/>
    <w:rsid w:val="00075C23"/>
    <w:rsid w:val="00075D08"/>
    <w:rsid w:val="000764CA"/>
    <w:rsid w:val="000767D7"/>
    <w:rsid w:val="00076B36"/>
    <w:rsid w:val="00076D77"/>
    <w:rsid w:val="00076EB4"/>
    <w:rsid w:val="000771A3"/>
    <w:rsid w:val="00077579"/>
    <w:rsid w:val="0007774A"/>
    <w:rsid w:val="000802CD"/>
    <w:rsid w:val="00080D41"/>
    <w:rsid w:val="000812C2"/>
    <w:rsid w:val="00081E87"/>
    <w:rsid w:val="00081EEF"/>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111B"/>
    <w:rsid w:val="0009155D"/>
    <w:rsid w:val="000922F1"/>
    <w:rsid w:val="00092669"/>
    <w:rsid w:val="00092B86"/>
    <w:rsid w:val="00092CF0"/>
    <w:rsid w:val="0009345F"/>
    <w:rsid w:val="00093AB4"/>
    <w:rsid w:val="0009527E"/>
    <w:rsid w:val="000954F1"/>
    <w:rsid w:val="00095A13"/>
    <w:rsid w:val="000961A7"/>
    <w:rsid w:val="000963DE"/>
    <w:rsid w:val="0009645B"/>
    <w:rsid w:val="0009664B"/>
    <w:rsid w:val="000966C3"/>
    <w:rsid w:val="00096B10"/>
    <w:rsid w:val="0009761A"/>
    <w:rsid w:val="00097D22"/>
    <w:rsid w:val="000A0440"/>
    <w:rsid w:val="000A0595"/>
    <w:rsid w:val="000A0DC9"/>
    <w:rsid w:val="000A0FCD"/>
    <w:rsid w:val="000A106D"/>
    <w:rsid w:val="000A20C6"/>
    <w:rsid w:val="000A2192"/>
    <w:rsid w:val="000A22B7"/>
    <w:rsid w:val="000A2584"/>
    <w:rsid w:val="000A259C"/>
    <w:rsid w:val="000A25BE"/>
    <w:rsid w:val="000A2976"/>
    <w:rsid w:val="000A30C1"/>
    <w:rsid w:val="000A3407"/>
    <w:rsid w:val="000A4005"/>
    <w:rsid w:val="000A43FC"/>
    <w:rsid w:val="000A455D"/>
    <w:rsid w:val="000A4B58"/>
    <w:rsid w:val="000A5837"/>
    <w:rsid w:val="000A5B95"/>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9AB"/>
    <w:rsid w:val="000D1B50"/>
    <w:rsid w:val="000D3489"/>
    <w:rsid w:val="000D3BFA"/>
    <w:rsid w:val="000D3F42"/>
    <w:rsid w:val="000D43BE"/>
    <w:rsid w:val="000D467E"/>
    <w:rsid w:val="000D4B0B"/>
    <w:rsid w:val="000D5A12"/>
    <w:rsid w:val="000D6C54"/>
    <w:rsid w:val="000D6C72"/>
    <w:rsid w:val="000D7A17"/>
    <w:rsid w:val="000E0EE1"/>
    <w:rsid w:val="000E2ABB"/>
    <w:rsid w:val="000E2BAA"/>
    <w:rsid w:val="000E323E"/>
    <w:rsid w:val="000E4163"/>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DB"/>
    <w:rsid w:val="000F5B64"/>
    <w:rsid w:val="000F5BB6"/>
    <w:rsid w:val="000F5D0A"/>
    <w:rsid w:val="000F64FF"/>
    <w:rsid w:val="000F65D5"/>
    <w:rsid w:val="000F72DA"/>
    <w:rsid w:val="000F79FF"/>
    <w:rsid w:val="000F7A6E"/>
    <w:rsid w:val="001001E8"/>
    <w:rsid w:val="00100959"/>
    <w:rsid w:val="00100ADC"/>
    <w:rsid w:val="00100C80"/>
    <w:rsid w:val="00101179"/>
    <w:rsid w:val="0010157F"/>
    <w:rsid w:val="001015CE"/>
    <w:rsid w:val="00102006"/>
    <w:rsid w:val="00102569"/>
    <w:rsid w:val="001037D1"/>
    <w:rsid w:val="00103894"/>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1444"/>
    <w:rsid w:val="0015170B"/>
    <w:rsid w:val="001524B6"/>
    <w:rsid w:val="00153D24"/>
    <w:rsid w:val="00154511"/>
    <w:rsid w:val="00154552"/>
    <w:rsid w:val="00155353"/>
    <w:rsid w:val="0015604F"/>
    <w:rsid w:val="00156AA4"/>
    <w:rsid w:val="00156C2A"/>
    <w:rsid w:val="0015749A"/>
    <w:rsid w:val="00157508"/>
    <w:rsid w:val="001576ED"/>
    <w:rsid w:val="00161481"/>
    <w:rsid w:val="00161576"/>
    <w:rsid w:val="00162284"/>
    <w:rsid w:val="00163C26"/>
    <w:rsid w:val="00165154"/>
    <w:rsid w:val="001655E6"/>
    <w:rsid w:val="00165FFE"/>
    <w:rsid w:val="0016619F"/>
    <w:rsid w:val="00166354"/>
    <w:rsid w:val="00166D70"/>
    <w:rsid w:val="00167373"/>
    <w:rsid w:val="00167859"/>
    <w:rsid w:val="00167FA4"/>
    <w:rsid w:val="00170A09"/>
    <w:rsid w:val="001718F9"/>
    <w:rsid w:val="0017192F"/>
    <w:rsid w:val="00171D52"/>
    <w:rsid w:val="0017279D"/>
    <w:rsid w:val="00172B08"/>
    <w:rsid w:val="00172D94"/>
    <w:rsid w:val="00173C7A"/>
    <w:rsid w:val="00173E91"/>
    <w:rsid w:val="00174422"/>
    <w:rsid w:val="00175096"/>
    <w:rsid w:val="001753A7"/>
    <w:rsid w:val="00175C26"/>
    <w:rsid w:val="001768D9"/>
    <w:rsid w:val="001801FA"/>
    <w:rsid w:val="001805A4"/>
    <w:rsid w:val="00181991"/>
    <w:rsid w:val="001838A3"/>
    <w:rsid w:val="00183ABB"/>
    <w:rsid w:val="00183F11"/>
    <w:rsid w:val="00184BD5"/>
    <w:rsid w:val="00184C3C"/>
    <w:rsid w:val="00185036"/>
    <w:rsid w:val="00185216"/>
    <w:rsid w:val="0018586F"/>
    <w:rsid w:val="00186DAD"/>
    <w:rsid w:val="00187F13"/>
    <w:rsid w:val="001901D3"/>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752"/>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3D8"/>
    <w:rsid w:val="001B34B1"/>
    <w:rsid w:val="001B42BA"/>
    <w:rsid w:val="001B4602"/>
    <w:rsid w:val="001B4A1B"/>
    <w:rsid w:val="001B4D86"/>
    <w:rsid w:val="001B5445"/>
    <w:rsid w:val="001B557D"/>
    <w:rsid w:val="001B58E7"/>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6045"/>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D14"/>
    <w:rsid w:val="002038EC"/>
    <w:rsid w:val="00203D0B"/>
    <w:rsid w:val="002046C6"/>
    <w:rsid w:val="002049B8"/>
    <w:rsid w:val="00204B25"/>
    <w:rsid w:val="00204CD6"/>
    <w:rsid w:val="00204EF7"/>
    <w:rsid w:val="0020549E"/>
    <w:rsid w:val="002057AA"/>
    <w:rsid w:val="00205891"/>
    <w:rsid w:val="00205FD5"/>
    <w:rsid w:val="002067CB"/>
    <w:rsid w:val="0020740D"/>
    <w:rsid w:val="0020765C"/>
    <w:rsid w:val="00207F72"/>
    <w:rsid w:val="00210300"/>
    <w:rsid w:val="00210553"/>
    <w:rsid w:val="002107F0"/>
    <w:rsid w:val="002112B4"/>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6128"/>
    <w:rsid w:val="002163C5"/>
    <w:rsid w:val="002167CA"/>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672C"/>
    <w:rsid w:val="0022713C"/>
    <w:rsid w:val="00227160"/>
    <w:rsid w:val="00227307"/>
    <w:rsid w:val="00227B0C"/>
    <w:rsid w:val="00227C9E"/>
    <w:rsid w:val="00230319"/>
    <w:rsid w:val="002303AC"/>
    <w:rsid w:val="0023184B"/>
    <w:rsid w:val="00232165"/>
    <w:rsid w:val="00232AD0"/>
    <w:rsid w:val="00232B30"/>
    <w:rsid w:val="00232B56"/>
    <w:rsid w:val="0023339D"/>
    <w:rsid w:val="00234D3F"/>
    <w:rsid w:val="00235D0C"/>
    <w:rsid w:val="0023795B"/>
    <w:rsid w:val="00237F80"/>
    <w:rsid w:val="00241592"/>
    <w:rsid w:val="00241BBD"/>
    <w:rsid w:val="002420A7"/>
    <w:rsid w:val="002421C5"/>
    <w:rsid w:val="00242CD0"/>
    <w:rsid w:val="00242EF0"/>
    <w:rsid w:val="002431AF"/>
    <w:rsid w:val="00243FA5"/>
    <w:rsid w:val="0024454F"/>
    <w:rsid w:val="0024512C"/>
    <w:rsid w:val="002451EA"/>
    <w:rsid w:val="0024584D"/>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FCE"/>
    <w:rsid w:val="00276222"/>
    <w:rsid w:val="002762FD"/>
    <w:rsid w:val="00276452"/>
    <w:rsid w:val="0027754E"/>
    <w:rsid w:val="002779E5"/>
    <w:rsid w:val="002802D8"/>
    <w:rsid w:val="0028090C"/>
    <w:rsid w:val="002812BE"/>
    <w:rsid w:val="002823A1"/>
    <w:rsid w:val="0028251E"/>
    <w:rsid w:val="00282FB0"/>
    <w:rsid w:val="002830CE"/>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6A4"/>
    <w:rsid w:val="002938B5"/>
    <w:rsid w:val="002944F4"/>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37CB"/>
    <w:rsid w:val="002E40E4"/>
    <w:rsid w:val="002E4977"/>
    <w:rsid w:val="002E5EE6"/>
    <w:rsid w:val="002E62C6"/>
    <w:rsid w:val="002E64F7"/>
    <w:rsid w:val="002E77B3"/>
    <w:rsid w:val="002E7ED1"/>
    <w:rsid w:val="002F00C3"/>
    <w:rsid w:val="002F04D7"/>
    <w:rsid w:val="002F05D6"/>
    <w:rsid w:val="002F0D6B"/>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300114"/>
    <w:rsid w:val="003004F2"/>
    <w:rsid w:val="00300F82"/>
    <w:rsid w:val="00301371"/>
    <w:rsid w:val="003018B6"/>
    <w:rsid w:val="00301B2C"/>
    <w:rsid w:val="00301E54"/>
    <w:rsid w:val="0030277A"/>
    <w:rsid w:val="00302963"/>
    <w:rsid w:val="0030319F"/>
    <w:rsid w:val="003038E7"/>
    <w:rsid w:val="00304818"/>
    <w:rsid w:val="003054AF"/>
    <w:rsid w:val="003054C7"/>
    <w:rsid w:val="0030562B"/>
    <w:rsid w:val="00305C18"/>
    <w:rsid w:val="00305D72"/>
    <w:rsid w:val="003067CD"/>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C4D"/>
    <w:rsid w:val="003172E0"/>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37B5"/>
    <w:rsid w:val="00323B03"/>
    <w:rsid w:val="0032471F"/>
    <w:rsid w:val="00325023"/>
    <w:rsid w:val="00325781"/>
    <w:rsid w:val="00325ACD"/>
    <w:rsid w:val="00325AEF"/>
    <w:rsid w:val="00325D03"/>
    <w:rsid w:val="00326ABD"/>
    <w:rsid w:val="00326BFA"/>
    <w:rsid w:val="00326FF5"/>
    <w:rsid w:val="003313D1"/>
    <w:rsid w:val="00332534"/>
    <w:rsid w:val="00332C3C"/>
    <w:rsid w:val="00332F59"/>
    <w:rsid w:val="003330A3"/>
    <w:rsid w:val="00333157"/>
    <w:rsid w:val="00333684"/>
    <w:rsid w:val="0033405F"/>
    <w:rsid w:val="00334386"/>
    <w:rsid w:val="00334602"/>
    <w:rsid w:val="003350FA"/>
    <w:rsid w:val="00335264"/>
    <w:rsid w:val="0033586D"/>
    <w:rsid w:val="00335EAD"/>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25ED"/>
    <w:rsid w:val="00383084"/>
    <w:rsid w:val="00383B44"/>
    <w:rsid w:val="0038468D"/>
    <w:rsid w:val="00384C90"/>
    <w:rsid w:val="0038536F"/>
    <w:rsid w:val="0038598F"/>
    <w:rsid w:val="00386102"/>
    <w:rsid w:val="0038634A"/>
    <w:rsid w:val="00387640"/>
    <w:rsid w:val="00387721"/>
    <w:rsid w:val="00390F78"/>
    <w:rsid w:val="003916AB"/>
    <w:rsid w:val="003917CC"/>
    <w:rsid w:val="00391983"/>
    <w:rsid w:val="0039242D"/>
    <w:rsid w:val="003924BD"/>
    <w:rsid w:val="0039259B"/>
    <w:rsid w:val="00392AB0"/>
    <w:rsid w:val="003930E2"/>
    <w:rsid w:val="0039417D"/>
    <w:rsid w:val="0039432F"/>
    <w:rsid w:val="00394D7F"/>
    <w:rsid w:val="00395D66"/>
    <w:rsid w:val="003960FE"/>
    <w:rsid w:val="00397325"/>
    <w:rsid w:val="003975A4"/>
    <w:rsid w:val="003A04F7"/>
    <w:rsid w:val="003A1623"/>
    <w:rsid w:val="003A1782"/>
    <w:rsid w:val="003A21F0"/>
    <w:rsid w:val="003A25BD"/>
    <w:rsid w:val="003A2692"/>
    <w:rsid w:val="003A4254"/>
    <w:rsid w:val="003A4D83"/>
    <w:rsid w:val="003A4ED2"/>
    <w:rsid w:val="003A58F8"/>
    <w:rsid w:val="003A5B40"/>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557E"/>
    <w:rsid w:val="003B5A24"/>
    <w:rsid w:val="003B5F27"/>
    <w:rsid w:val="003B5F5D"/>
    <w:rsid w:val="003B6105"/>
    <w:rsid w:val="003B79F9"/>
    <w:rsid w:val="003C0520"/>
    <w:rsid w:val="003C0801"/>
    <w:rsid w:val="003C1569"/>
    <w:rsid w:val="003C1C34"/>
    <w:rsid w:val="003C25FC"/>
    <w:rsid w:val="003C33A0"/>
    <w:rsid w:val="003C37C1"/>
    <w:rsid w:val="003C37CC"/>
    <w:rsid w:val="003C610E"/>
    <w:rsid w:val="003C6E13"/>
    <w:rsid w:val="003C6E97"/>
    <w:rsid w:val="003C6F4E"/>
    <w:rsid w:val="003D0A14"/>
    <w:rsid w:val="003D1793"/>
    <w:rsid w:val="003D185D"/>
    <w:rsid w:val="003D20BD"/>
    <w:rsid w:val="003D27B1"/>
    <w:rsid w:val="003D2A51"/>
    <w:rsid w:val="003D2C64"/>
    <w:rsid w:val="003D2D63"/>
    <w:rsid w:val="003D33BF"/>
    <w:rsid w:val="003D3600"/>
    <w:rsid w:val="003D4D52"/>
    <w:rsid w:val="003D5182"/>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68E8"/>
    <w:rsid w:val="003E6942"/>
    <w:rsid w:val="003E6F27"/>
    <w:rsid w:val="003E79A6"/>
    <w:rsid w:val="003E7E6B"/>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883"/>
    <w:rsid w:val="0040239D"/>
    <w:rsid w:val="00402644"/>
    <w:rsid w:val="00402DEB"/>
    <w:rsid w:val="0040313E"/>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6E6"/>
    <w:rsid w:val="00423857"/>
    <w:rsid w:val="00423AD2"/>
    <w:rsid w:val="00423BD6"/>
    <w:rsid w:val="00424B7F"/>
    <w:rsid w:val="00425BD5"/>
    <w:rsid w:val="0042728E"/>
    <w:rsid w:val="004276CB"/>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2F"/>
    <w:rsid w:val="00476F9B"/>
    <w:rsid w:val="0047756D"/>
    <w:rsid w:val="004778E2"/>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644"/>
    <w:rsid w:val="0049088A"/>
    <w:rsid w:val="004924FB"/>
    <w:rsid w:val="004926FE"/>
    <w:rsid w:val="00492D05"/>
    <w:rsid w:val="00492DC9"/>
    <w:rsid w:val="00492ECD"/>
    <w:rsid w:val="00493118"/>
    <w:rsid w:val="0049403E"/>
    <w:rsid w:val="00495E15"/>
    <w:rsid w:val="004965DD"/>
    <w:rsid w:val="004A05C0"/>
    <w:rsid w:val="004A187C"/>
    <w:rsid w:val="004A2729"/>
    <w:rsid w:val="004A2D7E"/>
    <w:rsid w:val="004A3372"/>
    <w:rsid w:val="004A3378"/>
    <w:rsid w:val="004A3DB4"/>
    <w:rsid w:val="004A40F6"/>
    <w:rsid w:val="004A4352"/>
    <w:rsid w:val="004A47AB"/>
    <w:rsid w:val="004A5025"/>
    <w:rsid w:val="004A5FD4"/>
    <w:rsid w:val="004A72B0"/>
    <w:rsid w:val="004A7800"/>
    <w:rsid w:val="004B005E"/>
    <w:rsid w:val="004B0CCF"/>
    <w:rsid w:val="004B102E"/>
    <w:rsid w:val="004B1443"/>
    <w:rsid w:val="004B14A4"/>
    <w:rsid w:val="004B15C9"/>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0B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33C"/>
    <w:rsid w:val="0051387B"/>
    <w:rsid w:val="00514456"/>
    <w:rsid w:val="00514466"/>
    <w:rsid w:val="0051487D"/>
    <w:rsid w:val="00514BAC"/>
    <w:rsid w:val="005156D5"/>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A8"/>
    <w:rsid w:val="00524AB2"/>
    <w:rsid w:val="005257C7"/>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D2D"/>
    <w:rsid w:val="00535397"/>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547"/>
    <w:rsid w:val="00544D3A"/>
    <w:rsid w:val="00545DC9"/>
    <w:rsid w:val="00546336"/>
    <w:rsid w:val="005470B9"/>
    <w:rsid w:val="0054763F"/>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3F4"/>
    <w:rsid w:val="00552C79"/>
    <w:rsid w:val="005530E5"/>
    <w:rsid w:val="0055352B"/>
    <w:rsid w:val="00553D8D"/>
    <w:rsid w:val="00554573"/>
    <w:rsid w:val="00554657"/>
    <w:rsid w:val="00554A9F"/>
    <w:rsid w:val="00554FF9"/>
    <w:rsid w:val="00555300"/>
    <w:rsid w:val="00557EB6"/>
    <w:rsid w:val="005600F1"/>
    <w:rsid w:val="005607D1"/>
    <w:rsid w:val="00560BA7"/>
    <w:rsid w:val="00560C17"/>
    <w:rsid w:val="0056101C"/>
    <w:rsid w:val="00561545"/>
    <w:rsid w:val="00561A0C"/>
    <w:rsid w:val="00561DC7"/>
    <w:rsid w:val="005620B2"/>
    <w:rsid w:val="005624C8"/>
    <w:rsid w:val="005630C1"/>
    <w:rsid w:val="0056310F"/>
    <w:rsid w:val="00563189"/>
    <w:rsid w:val="005639E9"/>
    <w:rsid w:val="00564492"/>
    <w:rsid w:val="00565D7B"/>
    <w:rsid w:val="005668E5"/>
    <w:rsid w:val="0056797A"/>
    <w:rsid w:val="00567A69"/>
    <w:rsid w:val="005701EA"/>
    <w:rsid w:val="005707BF"/>
    <w:rsid w:val="005711CD"/>
    <w:rsid w:val="00571447"/>
    <w:rsid w:val="00571A8F"/>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E8B"/>
    <w:rsid w:val="00586806"/>
    <w:rsid w:val="00586D8E"/>
    <w:rsid w:val="00586EA1"/>
    <w:rsid w:val="00586FDE"/>
    <w:rsid w:val="00587520"/>
    <w:rsid w:val="00587542"/>
    <w:rsid w:val="0058754F"/>
    <w:rsid w:val="00591531"/>
    <w:rsid w:val="005918D1"/>
    <w:rsid w:val="005919A4"/>
    <w:rsid w:val="00591A89"/>
    <w:rsid w:val="00591B11"/>
    <w:rsid w:val="005931E9"/>
    <w:rsid w:val="005933A7"/>
    <w:rsid w:val="005934ED"/>
    <w:rsid w:val="005935C7"/>
    <w:rsid w:val="00593990"/>
    <w:rsid w:val="0059450E"/>
    <w:rsid w:val="00594681"/>
    <w:rsid w:val="005950E3"/>
    <w:rsid w:val="00595E31"/>
    <w:rsid w:val="00596E3F"/>
    <w:rsid w:val="005971AF"/>
    <w:rsid w:val="0059724B"/>
    <w:rsid w:val="00597484"/>
    <w:rsid w:val="00597C94"/>
    <w:rsid w:val="005A1319"/>
    <w:rsid w:val="005A178C"/>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CF1"/>
    <w:rsid w:val="005A6E70"/>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B7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40FC"/>
    <w:rsid w:val="005D4F20"/>
    <w:rsid w:val="005D53F5"/>
    <w:rsid w:val="005D59BE"/>
    <w:rsid w:val="005D5F6F"/>
    <w:rsid w:val="005D6B8F"/>
    <w:rsid w:val="005D75B3"/>
    <w:rsid w:val="005D789D"/>
    <w:rsid w:val="005D7D1C"/>
    <w:rsid w:val="005E0D8F"/>
    <w:rsid w:val="005E1932"/>
    <w:rsid w:val="005E1C02"/>
    <w:rsid w:val="005E1D04"/>
    <w:rsid w:val="005E1D67"/>
    <w:rsid w:val="005E1E0E"/>
    <w:rsid w:val="005E1EAB"/>
    <w:rsid w:val="005E1F70"/>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4699"/>
    <w:rsid w:val="005F48E8"/>
    <w:rsid w:val="005F49B8"/>
    <w:rsid w:val="005F55FC"/>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9B0"/>
    <w:rsid w:val="00601C90"/>
    <w:rsid w:val="006031E5"/>
    <w:rsid w:val="006035A7"/>
    <w:rsid w:val="00603BAD"/>
    <w:rsid w:val="006048D1"/>
    <w:rsid w:val="00604A2F"/>
    <w:rsid w:val="00605149"/>
    <w:rsid w:val="00605483"/>
    <w:rsid w:val="006054D6"/>
    <w:rsid w:val="0060561B"/>
    <w:rsid w:val="00605F0B"/>
    <w:rsid w:val="006063D1"/>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AE7"/>
    <w:rsid w:val="00625BAE"/>
    <w:rsid w:val="00625D63"/>
    <w:rsid w:val="00626A92"/>
    <w:rsid w:val="006279B2"/>
    <w:rsid w:val="00627C95"/>
    <w:rsid w:val="00627DCA"/>
    <w:rsid w:val="00630C7D"/>
    <w:rsid w:val="00630DD2"/>
    <w:rsid w:val="00630F71"/>
    <w:rsid w:val="006311F0"/>
    <w:rsid w:val="00631A2E"/>
    <w:rsid w:val="006323ED"/>
    <w:rsid w:val="0063241F"/>
    <w:rsid w:val="006329CC"/>
    <w:rsid w:val="00632D91"/>
    <w:rsid w:val="00632E16"/>
    <w:rsid w:val="00633130"/>
    <w:rsid w:val="00633DDC"/>
    <w:rsid w:val="00633EB0"/>
    <w:rsid w:val="00633F1C"/>
    <w:rsid w:val="00634A45"/>
    <w:rsid w:val="00634BA5"/>
    <w:rsid w:val="00635787"/>
    <w:rsid w:val="00636993"/>
    <w:rsid w:val="00636E2C"/>
    <w:rsid w:val="00637634"/>
    <w:rsid w:val="006404AC"/>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845"/>
    <w:rsid w:val="0064689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F75"/>
    <w:rsid w:val="006A7752"/>
    <w:rsid w:val="006A7827"/>
    <w:rsid w:val="006B085E"/>
    <w:rsid w:val="006B0FE2"/>
    <w:rsid w:val="006B1749"/>
    <w:rsid w:val="006B18F3"/>
    <w:rsid w:val="006B1EED"/>
    <w:rsid w:val="006B2203"/>
    <w:rsid w:val="006B24BD"/>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B0D"/>
    <w:rsid w:val="006C3F7D"/>
    <w:rsid w:val="006C40E9"/>
    <w:rsid w:val="006C46C7"/>
    <w:rsid w:val="006C498E"/>
    <w:rsid w:val="006C4F81"/>
    <w:rsid w:val="006C59C7"/>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94D"/>
    <w:rsid w:val="006D7D4C"/>
    <w:rsid w:val="006D7D99"/>
    <w:rsid w:val="006E14CD"/>
    <w:rsid w:val="006E15DA"/>
    <w:rsid w:val="006E1CB2"/>
    <w:rsid w:val="006E235A"/>
    <w:rsid w:val="006E249E"/>
    <w:rsid w:val="006E2E59"/>
    <w:rsid w:val="006E3075"/>
    <w:rsid w:val="006E38EB"/>
    <w:rsid w:val="006E39AA"/>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4C05"/>
    <w:rsid w:val="006F5B0A"/>
    <w:rsid w:val="006F5CB5"/>
    <w:rsid w:val="006F5EF6"/>
    <w:rsid w:val="006F6A42"/>
    <w:rsid w:val="006F75CB"/>
    <w:rsid w:val="006F7C14"/>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600"/>
    <w:rsid w:val="00733D90"/>
    <w:rsid w:val="00733E02"/>
    <w:rsid w:val="0073411E"/>
    <w:rsid w:val="0073432D"/>
    <w:rsid w:val="00734341"/>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84F"/>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D9"/>
    <w:rsid w:val="007A229E"/>
    <w:rsid w:val="007A412B"/>
    <w:rsid w:val="007A4A3F"/>
    <w:rsid w:val="007A4C17"/>
    <w:rsid w:val="007A4D99"/>
    <w:rsid w:val="007A5597"/>
    <w:rsid w:val="007A6A05"/>
    <w:rsid w:val="007A6A4F"/>
    <w:rsid w:val="007A7CD0"/>
    <w:rsid w:val="007B0BAF"/>
    <w:rsid w:val="007B1CD2"/>
    <w:rsid w:val="007B1DFC"/>
    <w:rsid w:val="007B1F5A"/>
    <w:rsid w:val="007B1F98"/>
    <w:rsid w:val="007B21F5"/>
    <w:rsid w:val="007B2715"/>
    <w:rsid w:val="007B2962"/>
    <w:rsid w:val="007B3782"/>
    <w:rsid w:val="007B42B4"/>
    <w:rsid w:val="007B43D8"/>
    <w:rsid w:val="007B48FC"/>
    <w:rsid w:val="007B4CEB"/>
    <w:rsid w:val="007B4D03"/>
    <w:rsid w:val="007B525E"/>
    <w:rsid w:val="007B5707"/>
    <w:rsid w:val="007B5C39"/>
    <w:rsid w:val="007B6968"/>
    <w:rsid w:val="007B727F"/>
    <w:rsid w:val="007B7675"/>
    <w:rsid w:val="007B7D6D"/>
    <w:rsid w:val="007C0466"/>
    <w:rsid w:val="007C0554"/>
    <w:rsid w:val="007C09BF"/>
    <w:rsid w:val="007C115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B19"/>
    <w:rsid w:val="007D411D"/>
    <w:rsid w:val="007D4153"/>
    <w:rsid w:val="007D44A9"/>
    <w:rsid w:val="007D44EB"/>
    <w:rsid w:val="007D5216"/>
    <w:rsid w:val="007D523C"/>
    <w:rsid w:val="007D5426"/>
    <w:rsid w:val="007D5747"/>
    <w:rsid w:val="007D714A"/>
    <w:rsid w:val="007D7D5F"/>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379C"/>
    <w:rsid w:val="00803F38"/>
    <w:rsid w:val="00804190"/>
    <w:rsid w:val="00804672"/>
    <w:rsid w:val="00804952"/>
    <w:rsid w:val="00805D78"/>
    <w:rsid w:val="008060C4"/>
    <w:rsid w:val="008065A7"/>
    <w:rsid w:val="0080662C"/>
    <w:rsid w:val="008068B9"/>
    <w:rsid w:val="0080710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EDA"/>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B4C"/>
    <w:rsid w:val="00844FD2"/>
    <w:rsid w:val="00845279"/>
    <w:rsid w:val="00845C39"/>
    <w:rsid w:val="008461C4"/>
    <w:rsid w:val="0084693C"/>
    <w:rsid w:val="0085021E"/>
    <w:rsid w:val="0085055B"/>
    <w:rsid w:val="008507A9"/>
    <w:rsid w:val="0085082C"/>
    <w:rsid w:val="00850D94"/>
    <w:rsid w:val="008511BE"/>
    <w:rsid w:val="008537E8"/>
    <w:rsid w:val="00854227"/>
    <w:rsid w:val="00854602"/>
    <w:rsid w:val="0085498D"/>
    <w:rsid w:val="00854E7C"/>
    <w:rsid w:val="0085507B"/>
    <w:rsid w:val="0085685A"/>
    <w:rsid w:val="00857532"/>
    <w:rsid w:val="00857CD6"/>
    <w:rsid w:val="00857FC4"/>
    <w:rsid w:val="008602D9"/>
    <w:rsid w:val="00860522"/>
    <w:rsid w:val="00861618"/>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8E9"/>
    <w:rsid w:val="00892EB8"/>
    <w:rsid w:val="0089311F"/>
    <w:rsid w:val="00893379"/>
    <w:rsid w:val="00893735"/>
    <w:rsid w:val="008937BE"/>
    <w:rsid w:val="0089435B"/>
    <w:rsid w:val="00894891"/>
    <w:rsid w:val="0089526D"/>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790"/>
    <w:rsid w:val="008B3A0B"/>
    <w:rsid w:val="008B40E5"/>
    <w:rsid w:val="008B4587"/>
    <w:rsid w:val="008B46A4"/>
    <w:rsid w:val="008B4C10"/>
    <w:rsid w:val="008B5195"/>
    <w:rsid w:val="008B53DA"/>
    <w:rsid w:val="008B585B"/>
    <w:rsid w:val="008B5AA4"/>
    <w:rsid w:val="008B5F7D"/>
    <w:rsid w:val="008B64C8"/>
    <w:rsid w:val="008B73A1"/>
    <w:rsid w:val="008B767D"/>
    <w:rsid w:val="008B7703"/>
    <w:rsid w:val="008B7D50"/>
    <w:rsid w:val="008C0017"/>
    <w:rsid w:val="008C01CB"/>
    <w:rsid w:val="008C052E"/>
    <w:rsid w:val="008C0D6C"/>
    <w:rsid w:val="008C10D9"/>
    <w:rsid w:val="008C2660"/>
    <w:rsid w:val="008C2857"/>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3634"/>
    <w:rsid w:val="008E4356"/>
    <w:rsid w:val="008E45E6"/>
    <w:rsid w:val="008E5108"/>
    <w:rsid w:val="008E523A"/>
    <w:rsid w:val="008E5245"/>
    <w:rsid w:val="008E5473"/>
    <w:rsid w:val="008E5B7B"/>
    <w:rsid w:val="008E741A"/>
    <w:rsid w:val="008E7C97"/>
    <w:rsid w:val="008E7FB6"/>
    <w:rsid w:val="008F0108"/>
    <w:rsid w:val="008F094A"/>
    <w:rsid w:val="008F12FE"/>
    <w:rsid w:val="008F147B"/>
    <w:rsid w:val="008F15B5"/>
    <w:rsid w:val="008F2AA6"/>
    <w:rsid w:val="008F3070"/>
    <w:rsid w:val="008F4369"/>
    <w:rsid w:val="008F4E9A"/>
    <w:rsid w:val="008F55E3"/>
    <w:rsid w:val="008F6627"/>
    <w:rsid w:val="008F67FD"/>
    <w:rsid w:val="008F7238"/>
    <w:rsid w:val="008F72D7"/>
    <w:rsid w:val="008F757E"/>
    <w:rsid w:val="00900547"/>
    <w:rsid w:val="00900DD2"/>
    <w:rsid w:val="00901C41"/>
    <w:rsid w:val="0090221F"/>
    <w:rsid w:val="0090259A"/>
    <w:rsid w:val="00902B38"/>
    <w:rsid w:val="00902B4B"/>
    <w:rsid w:val="00902B4E"/>
    <w:rsid w:val="00903103"/>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9D9"/>
    <w:rsid w:val="00924DFD"/>
    <w:rsid w:val="00924EED"/>
    <w:rsid w:val="00925B34"/>
    <w:rsid w:val="00927194"/>
    <w:rsid w:val="00927E52"/>
    <w:rsid w:val="00930181"/>
    <w:rsid w:val="0093038E"/>
    <w:rsid w:val="0093186E"/>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BB3"/>
    <w:rsid w:val="00963664"/>
    <w:rsid w:val="0096433A"/>
    <w:rsid w:val="00964AD9"/>
    <w:rsid w:val="0096504E"/>
    <w:rsid w:val="009655EE"/>
    <w:rsid w:val="009656A9"/>
    <w:rsid w:val="00965B07"/>
    <w:rsid w:val="00965F65"/>
    <w:rsid w:val="009666C0"/>
    <w:rsid w:val="00966802"/>
    <w:rsid w:val="009668C7"/>
    <w:rsid w:val="00966930"/>
    <w:rsid w:val="00966B87"/>
    <w:rsid w:val="009675A2"/>
    <w:rsid w:val="00970121"/>
    <w:rsid w:val="009704FE"/>
    <w:rsid w:val="00971C31"/>
    <w:rsid w:val="009724BD"/>
    <w:rsid w:val="00974305"/>
    <w:rsid w:val="00974322"/>
    <w:rsid w:val="00974398"/>
    <w:rsid w:val="00975CE1"/>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6F1"/>
    <w:rsid w:val="00990383"/>
    <w:rsid w:val="0099044E"/>
    <w:rsid w:val="00990AB0"/>
    <w:rsid w:val="009919F4"/>
    <w:rsid w:val="00992EA2"/>
    <w:rsid w:val="00994592"/>
    <w:rsid w:val="009947FB"/>
    <w:rsid w:val="00995FC4"/>
    <w:rsid w:val="0099619B"/>
    <w:rsid w:val="009966DB"/>
    <w:rsid w:val="009979FC"/>
    <w:rsid w:val="00997AA8"/>
    <w:rsid w:val="009A002C"/>
    <w:rsid w:val="009A0791"/>
    <w:rsid w:val="009A099F"/>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863"/>
    <w:rsid w:val="009B58D6"/>
    <w:rsid w:val="009B5B7C"/>
    <w:rsid w:val="009B69CF"/>
    <w:rsid w:val="009B7514"/>
    <w:rsid w:val="009C00DF"/>
    <w:rsid w:val="009C0510"/>
    <w:rsid w:val="009C071F"/>
    <w:rsid w:val="009C0A14"/>
    <w:rsid w:val="009C0C81"/>
    <w:rsid w:val="009C1AFB"/>
    <w:rsid w:val="009C26CB"/>
    <w:rsid w:val="009C40C9"/>
    <w:rsid w:val="009C472D"/>
    <w:rsid w:val="009C4AD3"/>
    <w:rsid w:val="009C571B"/>
    <w:rsid w:val="009C5A05"/>
    <w:rsid w:val="009C5F2A"/>
    <w:rsid w:val="009C683F"/>
    <w:rsid w:val="009C6A9E"/>
    <w:rsid w:val="009C6C9F"/>
    <w:rsid w:val="009C7399"/>
    <w:rsid w:val="009D0B07"/>
    <w:rsid w:val="009D0F16"/>
    <w:rsid w:val="009D177C"/>
    <w:rsid w:val="009D2CA7"/>
    <w:rsid w:val="009D3397"/>
    <w:rsid w:val="009D4930"/>
    <w:rsid w:val="009D4E30"/>
    <w:rsid w:val="009D5040"/>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2D2B"/>
    <w:rsid w:val="009F3730"/>
    <w:rsid w:val="009F37B7"/>
    <w:rsid w:val="009F392F"/>
    <w:rsid w:val="009F3C88"/>
    <w:rsid w:val="009F47DD"/>
    <w:rsid w:val="009F47F8"/>
    <w:rsid w:val="009F497B"/>
    <w:rsid w:val="009F5108"/>
    <w:rsid w:val="009F5576"/>
    <w:rsid w:val="009F55DE"/>
    <w:rsid w:val="009F5BB7"/>
    <w:rsid w:val="009F5C7B"/>
    <w:rsid w:val="009F64E7"/>
    <w:rsid w:val="009F7955"/>
    <w:rsid w:val="009F797E"/>
    <w:rsid w:val="009F7C9C"/>
    <w:rsid w:val="00A013F2"/>
    <w:rsid w:val="00A0156E"/>
    <w:rsid w:val="00A029B7"/>
    <w:rsid w:val="00A02A0F"/>
    <w:rsid w:val="00A037B9"/>
    <w:rsid w:val="00A03933"/>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DF1"/>
    <w:rsid w:val="00A22D7A"/>
    <w:rsid w:val="00A22F27"/>
    <w:rsid w:val="00A230B7"/>
    <w:rsid w:val="00A23F05"/>
    <w:rsid w:val="00A24A23"/>
    <w:rsid w:val="00A2518E"/>
    <w:rsid w:val="00A2524A"/>
    <w:rsid w:val="00A26D86"/>
    <w:rsid w:val="00A26E4C"/>
    <w:rsid w:val="00A2754B"/>
    <w:rsid w:val="00A276CB"/>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D03"/>
    <w:rsid w:val="00A363AD"/>
    <w:rsid w:val="00A36658"/>
    <w:rsid w:val="00A36C2A"/>
    <w:rsid w:val="00A370CE"/>
    <w:rsid w:val="00A379A1"/>
    <w:rsid w:val="00A37C88"/>
    <w:rsid w:val="00A400BD"/>
    <w:rsid w:val="00A402AE"/>
    <w:rsid w:val="00A40EDA"/>
    <w:rsid w:val="00A411F4"/>
    <w:rsid w:val="00A41876"/>
    <w:rsid w:val="00A41BE5"/>
    <w:rsid w:val="00A42658"/>
    <w:rsid w:val="00A42D38"/>
    <w:rsid w:val="00A42F86"/>
    <w:rsid w:val="00A44654"/>
    <w:rsid w:val="00A44C23"/>
    <w:rsid w:val="00A450D6"/>
    <w:rsid w:val="00A45745"/>
    <w:rsid w:val="00A46801"/>
    <w:rsid w:val="00A469D7"/>
    <w:rsid w:val="00A46E49"/>
    <w:rsid w:val="00A46F2F"/>
    <w:rsid w:val="00A471F4"/>
    <w:rsid w:val="00A474EE"/>
    <w:rsid w:val="00A4789C"/>
    <w:rsid w:val="00A506A5"/>
    <w:rsid w:val="00A509B8"/>
    <w:rsid w:val="00A511B5"/>
    <w:rsid w:val="00A511FD"/>
    <w:rsid w:val="00A5127C"/>
    <w:rsid w:val="00A52515"/>
    <w:rsid w:val="00A52886"/>
    <w:rsid w:val="00A528AD"/>
    <w:rsid w:val="00A528B6"/>
    <w:rsid w:val="00A55882"/>
    <w:rsid w:val="00A55945"/>
    <w:rsid w:val="00A56A37"/>
    <w:rsid w:val="00A56B71"/>
    <w:rsid w:val="00A57070"/>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6088"/>
    <w:rsid w:val="00A760CA"/>
    <w:rsid w:val="00A773CB"/>
    <w:rsid w:val="00A80007"/>
    <w:rsid w:val="00A816F2"/>
    <w:rsid w:val="00A8254B"/>
    <w:rsid w:val="00A8376B"/>
    <w:rsid w:val="00A83862"/>
    <w:rsid w:val="00A84381"/>
    <w:rsid w:val="00A843B1"/>
    <w:rsid w:val="00A8589F"/>
    <w:rsid w:val="00A85F29"/>
    <w:rsid w:val="00A871B1"/>
    <w:rsid w:val="00A876EC"/>
    <w:rsid w:val="00A8783C"/>
    <w:rsid w:val="00A87A6C"/>
    <w:rsid w:val="00A87D15"/>
    <w:rsid w:val="00A87EFC"/>
    <w:rsid w:val="00A904AA"/>
    <w:rsid w:val="00A90BD2"/>
    <w:rsid w:val="00A911CD"/>
    <w:rsid w:val="00A918F9"/>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659F"/>
    <w:rsid w:val="00AB65A3"/>
    <w:rsid w:val="00AB6B0F"/>
    <w:rsid w:val="00AB7455"/>
    <w:rsid w:val="00AB7B8C"/>
    <w:rsid w:val="00AB7C5A"/>
    <w:rsid w:val="00AC0D99"/>
    <w:rsid w:val="00AC0D9A"/>
    <w:rsid w:val="00AC1464"/>
    <w:rsid w:val="00AC1CE5"/>
    <w:rsid w:val="00AC1F56"/>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75F"/>
    <w:rsid w:val="00AE29F8"/>
    <w:rsid w:val="00AE2F89"/>
    <w:rsid w:val="00AE39B5"/>
    <w:rsid w:val="00AE43B6"/>
    <w:rsid w:val="00AE471A"/>
    <w:rsid w:val="00AE4CDB"/>
    <w:rsid w:val="00AE4E53"/>
    <w:rsid w:val="00AE58E6"/>
    <w:rsid w:val="00AE6C99"/>
    <w:rsid w:val="00AF1718"/>
    <w:rsid w:val="00AF1987"/>
    <w:rsid w:val="00AF28CC"/>
    <w:rsid w:val="00AF29CD"/>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752"/>
    <w:rsid w:val="00B50A4B"/>
    <w:rsid w:val="00B50D88"/>
    <w:rsid w:val="00B512EA"/>
    <w:rsid w:val="00B516BD"/>
    <w:rsid w:val="00B51F38"/>
    <w:rsid w:val="00B52449"/>
    <w:rsid w:val="00B524EC"/>
    <w:rsid w:val="00B52764"/>
    <w:rsid w:val="00B529A2"/>
    <w:rsid w:val="00B52DF1"/>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5317"/>
    <w:rsid w:val="00B86228"/>
    <w:rsid w:val="00B86459"/>
    <w:rsid w:val="00B87BB6"/>
    <w:rsid w:val="00B90560"/>
    <w:rsid w:val="00B90E4E"/>
    <w:rsid w:val="00B915B5"/>
    <w:rsid w:val="00B916F1"/>
    <w:rsid w:val="00B9189D"/>
    <w:rsid w:val="00B918BA"/>
    <w:rsid w:val="00B92066"/>
    <w:rsid w:val="00B92161"/>
    <w:rsid w:val="00B92275"/>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740"/>
    <w:rsid w:val="00BD674F"/>
    <w:rsid w:val="00BD7293"/>
    <w:rsid w:val="00BD7576"/>
    <w:rsid w:val="00BD777F"/>
    <w:rsid w:val="00BD7A9C"/>
    <w:rsid w:val="00BE092A"/>
    <w:rsid w:val="00BE0DA6"/>
    <w:rsid w:val="00BE0E4B"/>
    <w:rsid w:val="00BE0EA7"/>
    <w:rsid w:val="00BE10E3"/>
    <w:rsid w:val="00BE1A97"/>
    <w:rsid w:val="00BE1BF6"/>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AEB"/>
    <w:rsid w:val="00C111E8"/>
    <w:rsid w:val="00C11999"/>
    <w:rsid w:val="00C128F1"/>
    <w:rsid w:val="00C129DB"/>
    <w:rsid w:val="00C12F7A"/>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B7"/>
    <w:rsid w:val="00C24B72"/>
    <w:rsid w:val="00C25432"/>
    <w:rsid w:val="00C25A10"/>
    <w:rsid w:val="00C25D15"/>
    <w:rsid w:val="00C25D76"/>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A7C"/>
    <w:rsid w:val="00C45E97"/>
    <w:rsid w:val="00C466D2"/>
    <w:rsid w:val="00C47221"/>
    <w:rsid w:val="00C476CF"/>
    <w:rsid w:val="00C47D73"/>
    <w:rsid w:val="00C5003A"/>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AD5"/>
    <w:rsid w:val="00C8405A"/>
    <w:rsid w:val="00C84083"/>
    <w:rsid w:val="00C844D8"/>
    <w:rsid w:val="00C8483D"/>
    <w:rsid w:val="00C8519C"/>
    <w:rsid w:val="00C85C99"/>
    <w:rsid w:val="00C862FD"/>
    <w:rsid w:val="00C86787"/>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513F"/>
    <w:rsid w:val="00C95349"/>
    <w:rsid w:val="00C960DC"/>
    <w:rsid w:val="00C9792E"/>
    <w:rsid w:val="00CA0368"/>
    <w:rsid w:val="00CA0501"/>
    <w:rsid w:val="00CA0A9A"/>
    <w:rsid w:val="00CA0ABC"/>
    <w:rsid w:val="00CA0C52"/>
    <w:rsid w:val="00CA12D6"/>
    <w:rsid w:val="00CA12E6"/>
    <w:rsid w:val="00CA1802"/>
    <w:rsid w:val="00CA1BA4"/>
    <w:rsid w:val="00CA1EE7"/>
    <w:rsid w:val="00CA2D10"/>
    <w:rsid w:val="00CA37EB"/>
    <w:rsid w:val="00CA3F4F"/>
    <w:rsid w:val="00CA4EEF"/>
    <w:rsid w:val="00CA523C"/>
    <w:rsid w:val="00CA5621"/>
    <w:rsid w:val="00CA577A"/>
    <w:rsid w:val="00CA65B2"/>
    <w:rsid w:val="00CA6615"/>
    <w:rsid w:val="00CA6683"/>
    <w:rsid w:val="00CA69DB"/>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15"/>
    <w:rsid w:val="00CC23F4"/>
    <w:rsid w:val="00CC2A4C"/>
    <w:rsid w:val="00CC332D"/>
    <w:rsid w:val="00CC3353"/>
    <w:rsid w:val="00CC3597"/>
    <w:rsid w:val="00CC3B0E"/>
    <w:rsid w:val="00CC3B3C"/>
    <w:rsid w:val="00CC3CE4"/>
    <w:rsid w:val="00CC430D"/>
    <w:rsid w:val="00CC4956"/>
    <w:rsid w:val="00CC552A"/>
    <w:rsid w:val="00CC5D59"/>
    <w:rsid w:val="00CC6DB1"/>
    <w:rsid w:val="00CC759B"/>
    <w:rsid w:val="00CC7B09"/>
    <w:rsid w:val="00CD015B"/>
    <w:rsid w:val="00CD09FE"/>
    <w:rsid w:val="00CD11C2"/>
    <w:rsid w:val="00CD1487"/>
    <w:rsid w:val="00CD1508"/>
    <w:rsid w:val="00CD27C9"/>
    <w:rsid w:val="00CD2CFB"/>
    <w:rsid w:val="00CD3D38"/>
    <w:rsid w:val="00CD3F4A"/>
    <w:rsid w:val="00CD4C0B"/>
    <w:rsid w:val="00CD53EE"/>
    <w:rsid w:val="00CD5BCC"/>
    <w:rsid w:val="00CD62F7"/>
    <w:rsid w:val="00CD63E2"/>
    <w:rsid w:val="00CE0249"/>
    <w:rsid w:val="00CE1447"/>
    <w:rsid w:val="00CE24FD"/>
    <w:rsid w:val="00CE3B35"/>
    <w:rsid w:val="00CE43B1"/>
    <w:rsid w:val="00CE4BE9"/>
    <w:rsid w:val="00CE5780"/>
    <w:rsid w:val="00CE5B5B"/>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695"/>
    <w:rsid w:val="00D44B8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4B7C"/>
    <w:rsid w:val="00D64D07"/>
    <w:rsid w:val="00D64E1D"/>
    <w:rsid w:val="00D65209"/>
    <w:rsid w:val="00D662EB"/>
    <w:rsid w:val="00D67B8F"/>
    <w:rsid w:val="00D701DE"/>
    <w:rsid w:val="00D70AC9"/>
    <w:rsid w:val="00D70D47"/>
    <w:rsid w:val="00D716C3"/>
    <w:rsid w:val="00D718F7"/>
    <w:rsid w:val="00D71D76"/>
    <w:rsid w:val="00D72896"/>
    <w:rsid w:val="00D7425A"/>
    <w:rsid w:val="00D750E9"/>
    <w:rsid w:val="00D753A9"/>
    <w:rsid w:val="00D753CE"/>
    <w:rsid w:val="00D75684"/>
    <w:rsid w:val="00D75D02"/>
    <w:rsid w:val="00D7640A"/>
    <w:rsid w:val="00D765D7"/>
    <w:rsid w:val="00D77079"/>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3015"/>
    <w:rsid w:val="00D932B1"/>
    <w:rsid w:val="00D932F9"/>
    <w:rsid w:val="00D93DB4"/>
    <w:rsid w:val="00D94FC1"/>
    <w:rsid w:val="00D95299"/>
    <w:rsid w:val="00D9575E"/>
    <w:rsid w:val="00D95B8E"/>
    <w:rsid w:val="00D9621B"/>
    <w:rsid w:val="00D96848"/>
    <w:rsid w:val="00D97114"/>
    <w:rsid w:val="00D97726"/>
    <w:rsid w:val="00DA0222"/>
    <w:rsid w:val="00DA149D"/>
    <w:rsid w:val="00DA150E"/>
    <w:rsid w:val="00DA1546"/>
    <w:rsid w:val="00DA190D"/>
    <w:rsid w:val="00DA1A3B"/>
    <w:rsid w:val="00DA1DBB"/>
    <w:rsid w:val="00DA338A"/>
    <w:rsid w:val="00DA3D0A"/>
    <w:rsid w:val="00DA4167"/>
    <w:rsid w:val="00DA4C28"/>
    <w:rsid w:val="00DA5FCB"/>
    <w:rsid w:val="00DA637E"/>
    <w:rsid w:val="00DA65F1"/>
    <w:rsid w:val="00DA6BD1"/>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64E"/>
    <w:rsid w:val="00DF6BB5"/>
    <w:rsid w:val="00DF6C17"/>
    <w:rsid w:val="00DF6FD7"/>
    <w:rsid w:val="00DF72A2"/>
    <w:rsid w:val="00DF7EA5"/>
    <w:rsid w:val="00E00581"/>
    <w:rsid w:val="00E00AA3"/>
    <w:rsid w:val="00E00FDA"/>
    <w:rsid w:val="00E01069"/>
    <w:rsid w:val="00E01953"/>
    <w:rsid w:val="00E01AF7"/>
    <w:rsid w:val="00E01CC6"/>
    <w:rsid w:val="00E0228A"/>
    <w:rsid w:val="00E023F0"/>
    <w:rsid w:val="00E02923"/>
    <w:rsid w:val="00E02C9D"/>
    <w:rsid w:val="00E03292"/>
    <w:rsid w:val="00E0427B"/>
    <w:rsid w:val="00E04626"/>
    <w:rsid w:val="00E04900"/>
    <w:rsid w:val="00E04956"/>
    <w:rsid w:val="00E049CD"/>
    <w:rsid w:val="00E04C09"/>
    <w:rsid w:val="00E04E92"/>
    <w:rsid w:val="00E05632"/>
    <w:rsid w:val="00E05BDE"/>
    <w:rsid w:val="00E06331"/>
    <w:rsid w:val="00E06793"/>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4420"/>
    <w:rsid w:val="00E44A34"/>
    <w:rsid w:val="00E44E63"/>
    <w:rsid w:val="00E454CA"/>
    <w:rsid w:val="00E45769"/>
    <w:rsid w:val="00E459C9"/>
    <w:rsid w:val="00E45C13"/>
    <w:rsid w:val="00E46886"/>
    <w:rsid w:val="00E474C0"/>
    <w:rsid w:val="00E47842"/>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81125"/>
    <w:rsid w:val="00E817F0"/>
    <w:rsid w:val="00E81A5B"/>
    <w:rsid w:val="00E81DC6"/>
    <w:rsid w:val="00E8243B"/>
    <w:rsid w:val="00E82B51"/>
    <w:rsid w:val="00E82CF3"/>
    <w:rsid w:val="00E82F55"/>
    <w:rsid w:val="00E836C4"/>
    <w:rsid w:val="00E839EF"/>
    <w:rsid w:val="00E83BE2"/>
    <w:rsid w:val="00E854A6"/>
    <w:rsid w:val="00E858FE"/>
    <w:rsid w:val="00E85B80"/>
    <w:rsid w:val="00E8605C"/>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EF7"/>
    <w:rsid w:val="00E96EAA"/>
    <w:rsid w:val="00E96EB4"/>
    <w:rsid w:val="00E97144"/>
    <w:rsid w:val="00E971ED"/>
    <w:rsid w:val="00E97493"/>
    <w:rsid w:val="00E974DA"/>
    <w:rsid w:val="00E97A6E"/>
    <w:rsid w:val="00EA0A83"/>
    <w:rsid w:val="00EA0CCC"/>
    <w:rsid w:val="00EA13F5"/>
    <w:rsid w:val="00EA16F3"/>
    <w:rsid w:val="00EA1D96"/>
    <w:rsid w:val="00EA203B"/>
    <w:rsid w:val="00EA29B8"/>
    <w:rsid w:val="00EA457E"/>
    <w:rsid w:val="00EA47A6"/>
    <w:rsid w:val="00EA4DE8"/>
    <w:rsid w:val="00EA5036"/>
    <w:rsid w:val="00EA562F"/>
    <w:rsid w:val="00EA5E02"/>
    <w:rsid w:val="00EA5E62"/>
    <w:rsid w:val="00EA696D"/>
    <w:rsid w:val="00EA71EE"/>
    <w:rsid w:val="00EA7563"/>
    <w:rsid w:val="00EA75E9"/>
    <w:rsid w:val="00EA78E8"/>
    <w:rsid w:val="00EA78F9"/>
    <w:rsid w:val="00EA7B92"/>
    <w:rsid w:val="00EB0036"/>
    <w:rsid w:val="00EB0084"/>
    <w:rsid w:val="00EB0495"/>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2317"/>
    <w:rsid w:val="00EC2D81"/>
    <w:rsid w:val="00EC30EB"/>
    <w:rsid w:val="00EC3303"/>
    <w:rsid w:val="00EC3A61"/>
    <w:rsid w:val="00EC40AE"/>
    <w:rsid w:val="00EC4BF9"/>
    <w:rsid w:val="00EC4F64"/>
    <w:rsid w:val="00EC6381"/>
    <w:rsid w:val="00EC6D7A"/>
    <w:rsid w:val="00EC7316"/>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4689"/>
    <w:rsid w:val="00EE4F03"/>
    <w:rsid w:val="00EE51C0"/>
    <w:rsid w:val="00EE5941"/>
    <w:rsid w:val="00EE5CAC"/>
    <w:rsid w:val="00EE63D7"/>
    <w:rsid w:val="00EE6728"/>
    <w:rsid w:val="00EE6760"/>
    <w:rsid w:val="00EE7442"/>
    <w:rsid w:val="00EF0E85"/>
    <w:rsid w:val="00EF26D6"/>
    <w:rsid w:val="00EF27B9"/>
    <w:rsid w:val="00EF2D47"/>
    <w:rsid w:val="00EF3A47"/>
    <w:rsid w:val="00EF3C6C"/>
    <w:rsid w:val="00EF3DC4"/>
    <w:rsid w:val="00EF3E21"/>
    <w:rsid w:val="00EF4ACD"/>
    <w:rsid w:val="00EF4D0B"/>
    <w:rsid w:val="00EF4D1E"/>
    <w:rsid w:val="00EF4D32"/>
    <w:rsid w:val="00EF5335"/>
    <w:rsid w:val="00EF54D2"/>
    <w:rsid w:val="00EF576D"/>
    <w:rsid w:val="00EF6096"/>
    <w:rsid w:val="00EF6339"/>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4B4"/>
    <w:rsid w:val="00F05BB4"/>
    <w:rsid w:val="00F05CFE"/>
    <w:rsid w:val="00F06005"/>
    <w:rsid w:val="00F069CD"/>
    <w:rsid w:val="00F072EF"/>
    <w:rsid w:val="00F075BB"/>
    <w:rsid w:val="00F07FCC"/>
    <w:rsid w:val="00F1006B"/>
    <w:rsid w:val="00F10B02"/>
    <w:rsid w:val="00F10D7E"/>
    <w:rsid w:val="00F1110B"/>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F5"/>
    <w:rsid w:val="00F16616"/>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223E"/>
    <w:rsid w:val="00F82332"/>
    <w:rsid w:val="00F82E40"/>
    <w:rsid w:val="00F833F3"/>
    <w:rsid w:val="00F83DF8"/>
    <w:rsid w:val="00F84138"/>
    <w:rsid w:val="00F84A96"/>
    <w:rsid w:val="00F85C97"/>
    <w:rsid w:val="00F869BD"/>
    <w:rsid w:val="00F871A9"/>
    <w:rsid w:val="00F876FB"/>
    <w:rsid w:val="00F904B6"/>
    <w:rsid w:val="00F90788"/>
    <w:rsid w:val="00F9080F"/>
    <w:rsid w:val="00F90A59"/>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65E2"/>
    <w:rsid w:val="00FB685A"/>
    <w:rsid w:val="00FB6B66"/>
    <w:rsid w:val="00FB77B6"/>
    <w:rsid w:val="00FB7E49"/>
    <w:rsid w:val="00FC06A5"/>
    <w:rsid w:val="00FC098E"/>
    <w:rsid w:val="00FC12ED"/>
    <w:rsid w:val="00FC14B1"/>
    <w:rsid w:val="00FC29DE"/>
    <w:rsid w:val="00FC2B4A"/>
    <w:rsid w:val="00FC3171"/>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57B3F"/>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xhibition.suedpack.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anja.nickels@multivac.de" TargetMode="External"/><Relationship Id="rId4" Type="http://schemas.openxmlformats.org/officeDocument/2006/relationships/settings" Target="settings.xml"/><Relationship Id="rId9" Type="http://schemas.openxmlformats.org/officeDocument/2006/relationships/hyperlink" Target="http://www.suedpac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8A29-5C7E-4BF6-BE2E-0AF562DF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5101</Characters>
  <Application>Microsoft Office Word</Application>
  <DocSecurity>0</DocSecurity>
  <Lines>42</Lines>
  <Paragraphs>11</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5899</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Fakler, Julia</cp:lastModifiedBy>
  <cp:revision>4</cp:revision>
  <cp:lastPrinted>2021-10-18T15:22:00Z</cp:lastPrinted>
  <dcterms:created xsi:type="dcterms:W3CDTF">2021-10-18T14:02:00Z</dcterms:created>
  <dcterms:modified xsi:type="dcterms:W3CDTF">2021-10-18T15:23:00Z</dcterms:modified>
</cp:coreProperties>
</file>