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B5A0" w14:textId="5AAE3B73" w:rsidR="00B76BC2" w:rsidRPr="00D22E4F" w:rsidRDefault="00B76BC2" w:rsidP="00321A34">
      <w:pPr>
        <w:tabs>
          <w:tab w:val="left" w:pos="5670"/>
          <w:tab w:val="left" w:pos="5954"/>
        </w:tabs>
        <w:spacing w:line="360" w:lineRule="auto"/>
        <w:ind w:left="567" w:right="1701"/>
        <w:jc w:val="both"/>
        <w:rPr>
          <w:rFonts w:asciiTheme="minorHAnsi" w:hAnsiTheme="minorHAnsi" w:cstheme="minorHAnsi"/>
          <w:b/>
          <w:bCs/>
          <w:sz w:val="22"/>
          <w:szCs w:val="22"/>
          <w:u w:val="single"/>
          <w:lang w:val="en-US"/>
        </w:rPr>
      </w:pPr>
      <w:r w:rsidRPr="00D22E4F">
        <w:rPr>
          <w:rFonts w:asciiTheme="minorHAnsi" w:hAnsiTheme="minorHAnsi" w:cstheme="minorHAnsi"/>
          <w:b/>
          <w:bCs/>
          <w:sz w:val="22"/>
          <w:szCs w:val="22"/>
          <w:u w:val="single"/>
          <w:lang w:val="en-US"/>
        </w:rPr>
        <w:t>Press release</w:t>
      </w:r>
    </w:p>
    <w:p w14:paraId="79C3D145" w14:textId="77777777" w:rsidR="00B76BC2" w:rsidRPr="00D22E4F" w:rsidRDefault="00B76BC2" w:rsidP="0019774D">
      <w:pPr>
        <w:tabs>
          <w:tab w:val="left" w:pos="5670"/>
          <w:tab w:val="left" w:pos="5954"/>
        </w:tabs>
        <w:spacing w:line="360" w:lineRule="auto"/>
        <w:ind w:left="567" w:right="1701"/>
        <w:jc w:val="both"/>
        <w:rPr>
          <w:rFonts w:asciiTheme="minorHAnsi" w:hAnsiTheme="minorHAnsi" w:cstheme="minorHAnsi"/>
          <w:b/>
          <w:bCs/>
          <w:sz w:val="22"/>
          <w:szCs w:val="22"/>
          <w:lang w:val="en-US"/>
        </w:rPr>
      </w:pPr>
    </w:p>
    <w:p w14:paraId="2D33FE82" w14:textId="2216A16C" w:rsidR="006A7827" w:rsidRPr="00D22E4F" w:rsidRDefault="007A412B" w:rsidP="00575ABC">
      <w:pPr>
        <w:tabs>
          <w:tab w:val="left" w:pos="5670"/>
          <w:tab w:val="left" w:pos="5954"/>
        </w:tabs>
        <w:spacing w:line="360" w:lineRule="auto"/>
        <w:ind w:left="567" w:right="1701"/>
        <w:jc w:val="both"/>
        <w:rPr>
          <w:rFonts w:asciiTheme="minorHAnsi" w:hAnsiTheme="minorHAnsi" w:cstheme="minorHAnsi"/>
          <w:b/>
          <w:bCs/>
          <w:sz w:val="28"/>
          <w:szCs w:val="28"/>
          <w:lang w:val="en-US"/>
        </w:rPr>
      </w:pPr>
      <w:r w:rsidRPr="00D22E4F">
        <w:rPr>
          <w:rFonts w:asciiTheme="minorHAnsi" w:hAnsiTheme="minorHAnsi" w:cstheme="minorHAnsi"/>
          <w:b/>
          <w:bCs/>
          <w:sz w:val="28"/>
          <w:szCs w:val="28"/>
          <w:lang w:val="en-US"/>
        </w:rPr>
        <w:t>SÜDPACK virtual exhibition stand launches</w:t>
      </w:r>
      <w:r w:rsidR="00C47990">
        <w:rPr>
          <w:rFonts w:asciiTheme="minorHAnsi" w:hAnsiTheme="minorHAnsi" w:cstheme="minorHAnsi"/>
          <w:b/>
          <w:bCs/>
          <w:sz w:val="28"/>
          <w:szCs w:val="28"/>
          <w:lang w:val="en-US"/>
        </w:rPr>
        <w:t xml:space="preserve"> at the end of June</w:t>
      </w:r>
      <w:del w:id="0" w:author="Fakler, Julia" w:date="2021-10-18T17:19:00Z">
        <w:r w:rsidR="00C47990" w:rsidDel="00F572B4">
          <w:rPr>
            <w:rFonts w:asciiTheme="minorHAnsi" w:hAnsiTheme="minorHAnsi" w:cstheme="minorHAnsi"/>
            <w:b/>
            <w:bCs/>
            <w:sz w:val="28"/>
            <w:szCs w:val="28"/>
            <w:lang w:val="en-US"/>
          </w:rPr>
          <w:delText>.</w:delText>
        </w:r>
      </w:del>
    </w:p>
    <w:p w14:paraId="45EC4367" w14:textId="28E13F3A" w:rsidR="00E663CA" w:rsidRPr="00D22E4F" w:rsidRDefault="00512C8E" w:rsidP="00321CAE">
      <w:pPr>
        <w:tabs>
          <w:tab w:val="left" w:pos="5670"/>
          <w:tab w:val="left" w:pos="5954"/>
        </w:tabs>
        <w:spacing w:before="240" w:after="240" w:line="360" w:lineRule="auto"/>
        <w:ind w:left="567" w:right="1701"/>
        <w:jc w:val="both"/>
        <w:rPr>
          <w:rFonts w:asciiTheme="minorHAnsi" w:hAnsiTheme="minorHAnsi" w:cstheme="minorHAnsi"/>
          <w:b/>
          <w:sz w:val="22"/>
          <w:szCs w:val="22"/>
          <w:lang w:val="en-US"/>
        </w:rPr>
      </w:pPr>
      <w:r w:rsidRPr="00D22E4F">
        <w:rPr>
          <w:rFonts w:asciiTheme="minorHAnsi" w:hAnsiTheme="minorHAnsi" w:cstheme="minorHAnsi"/>
          <w:b/>
          <w:sz w:val="22"/>
          <w:szCs w:val="22"/>
          <w:lang w:val="en-US"/>
        </w:rPr>
        <w:t>Open non-stop, 24 hours a day, 365 days a year for customers and interested parties – with its first own virtual exhibition stand, industry leader SÜDPACK is breaking new ground in customer communication. Far from the now familiar corona restrictions and conventional business hours, the film manufacturer is presenting its latest product developments and sharing information about the broad portfolio from its sustainability roadmap. Exciting talks, presentations and current news about the company complete the diversified offer, which will be continuously updated and expanded.</w:t>
      </w:r>
    </w:p>
    <w:p w14:paraId="664BF17D" w14:textId="64435A6D" w:rsidR="006235D9" w:rsidRPr="00D22E4F" w:rsidRDefault="006E235A" w:rsidP="007A412B">
      <w:pPr>
        <w:tabs>
          <w:tab w:val="left" w:pos="5670"/>
          <w:tab w:val="left" w:pos="5954"/>
        </w:tabs>
        <w:spacing w:before="240" w:after="240" w:line="360" w:lineRule="auto"/>
        <w:ind w:left="567" w:right="1701"/>
        <w:jc w:val="both"/>
        <w:rPr>
          <w:rFonts w:asciiTheme="minorHAnsi" w:hAnsiTheme="minorHAnsi" w:cstheme="minorHAnsi"/>
          <w:bCs/>
          <w:sz w:val="22"/>
          <w:szCs w:val="22"/>
          <w:lang w:val="en-US"/>
        </w:rPr>
      </w:pPr>
      <w:r w:rsidRPr="00D22E4F">
        <w:rPr>
          <w:rFonts w:asciiTheme="minorHAnsi" w:hAnsiTheme="minorHAnsi" w:cstheme="minorHAnsi"/>
          <w:bCs/>
          <w:sz w:val="22"/>
          <w:szCs w:val="22"/>
          <w:lang w:val="en-US"/>
        </w:rPr>
        <w:t>Live events are used for face-to-face networking, as an information platform and for the personal exchange of ideas – but with corona, such events are practically impossible. To still give customers and interested parties the opportunity to find in-depth and targeted information and communications, the first SÜDPACK company exhibition will be starting in digital form in early May.</w:t>
      </w:r>
    </w:p>
    <w:p w14:paraId="0E1DDFFB" w14:textId="4C79FE2B" w:rsidR="009F497B" w:rsidRPr="00D22E4F" w:rsidRDefault="009477E7" w:rsidP="007A412B">
      <w:pPr>
        <w:tabs>
          <w:tab w:val="left" w:pos="5670"/>
          <w:tab w:val="left" w:pos="5954"/>
        </w:tabs>
        <w:spacing w:before="240" w:after="240" w:line="360" w:lineRule="auto"/>
        <w:ind w:left="567" w:right="1701"/>
        <w:jc w:val="both"/>
        <w:rPr>
          <w:rFonts w:asciiTheme="minorHAnsi" w:hAnsiTheme="minorHAnsi" w:cstheme="minorHAnsi"/>
          <w:b/>
          <w:sz w:val="22"/>
          <w:szCs w:val="22"/>
          <w:lang w:val="en-US"/>
        </w:rPr>
      </w:pPr>
      <w:r w:rsidRPr="00D22E4F">
        <w:rPr>
          <w:rFonts w:asciiTheme="minorHAnsi" w:hAnsiTheme="minorHAnsi" w:cstheme="minorHAnsi"/>
          <w:b/>
          <w:sz w:val="22"/>
          <w:szCs w:val="22"/>
          <w:lang w:val="en-US"/>
        </w:rPr>
        <w:t xml:space="preserve">In focus: sustainable packaging solutions </w:t>
      </w:r>
    </w:p>
    <w:p w14:paraId="1BB6A547" w14:textId="7CEABECA" w:rsidR="00D3308A" w:rsidRPr="00D22E4F" w:rsidRDefault="00CC5D59" w:rsidP="007A412B">
      <w:pPr>
        <w:tabs>
          <w:tab w:val="left" w:pos="5670"/>
          <w:tab w:val="left" w:pos="5954"/>
        </w:tabs>
        <w:spacing w:before="240" w:after="240" w:line="360" w:lineRule="auto"/>
        <w:ind w:left="567" w:right="1701"/>
        <w:jc w:val="both"/>
        <w:rPr>
          <w:rFonts w:asciiTheme="minorHAnsi" w:hAnsiTheme="minorHAnsi" w:cstheme="minorHAnsi"/>
          <w:bCs/>
          <w:sz w:val="22"/>
          <w:szCs w:val="22"/>
          <w:lang w:val="en-US"/>
        </w:rPr>
      </w:pPr>
      <w:r w:rsidRPr="00D22E4F">
        <w:rPr>
          <w:rFonts w:asciiTheme="minorHAnsi" w:hAnsiTheme="minorHAnsi" w:cstheme="minorHAnsi"/>
          <w:bCs/>
          <w:sz w:val="22"/>
          <w:szCs w:val="22"/>
          <w:lang w:val="en-US"/>
        </w:rPr>
        <w:t xml:space="preserve">A particular focus is on eco-friendly product innovations. As one of the first suppliers in the market, SÜDPACK was quick to put its focus on developing particularly sustainable concepts that, even while using less material, still offer the familiar features and same high level of product protection. Within the framework of its sustainability offensive, the film manufacturer concentrates on a total of four action areas: recyclability and increasing the amount of </w:t>
      </w:r>
      <w:proofErr w:type="spellStart"/>
      <w:r w:rsidRPr="00D22E4F">
        <w:rPr>
          <w:rFonts w:asciiTheme="minorHAnsi" w:hAnsiTheme="minorHAnsi" w:cstheme="minorHAnsi"/>
          <w:bCs/>
          <w:sz w:val="22"/>
          <w:szCs w:val="22"/>
          <w:lang w:val="en-US"/>
        </w:rPr>
        <w:t>recyclate</w:t>
      </w:r>
      <w:proofErr w:type="spellEnd"/>
      <w:r w:rsidRPr="00D22E4F">
        <w:rPr>
          <w:rFonts w:asciiTheme="minorHAnsi" w:hAnsiTheme="minorHAnsi" w:cstheme="minorHAnsi"/>
          <w:bCs/>
          <w:sz w:val="22"/>
          <w:szCs w:val="22"/>
          <w:lang w:val="en-US"/>
        </w:rPr>
        <w:t>, material reduction, films made from renewable resources and a circular economy. Customers in the food, non-food and medical device industries already have access to a strong portfolio comprised of all four areas and that fulfils both current and future requirements.</w:t>
      </w:r>
    </w:p>
    <w:p w14:paraId="6F860882" w14:textId="77777777" w:rsidR="00FC0716" w:rsidRDefault="00FC0716" w:rsidP="009477E7">
      <w:pPr>
        <w:tabs>
          <w:tab w:val="left" w:pos="5670"/>
          <w:tab w:val="left" w:pos="5954"/>
        </w:tabs>
        <w:spacing w:before="240" w:after="240" w:line="360" w:lineRule="auto"/>
        <w:ind w:left="567" w:right="1701"/>
        <w:jc w:val="both"/>
        <w:rPr>
          <w:ins w:id="1" w:author="Fakler, Julia" w:date="2021-10-18T17:18:00Z"/>
          <w:rFonts w:asciiTheme="minorHAnsi" w:hAnsiTheme="minorHAnsi" w:cstheme="minorHAnsi"/>
          <w:b/>
          <w:sz w:val="22"/>
          <w:szCs w:val="22"/>
          <w:lang w:val="en-US"/>
        </w:rPr>
      </w:pPr>
    </w:p>
    <w:p w14:paraId="7B61F201" w14:textId="76A9EA14" w:rsidR="009477E7" w:rsidRPr="00D22E4F" w:rsidRDefault="009477E7" w:rsidP="009477E7">
      <w:pPr>
        <w:tabs>
          <w:tab w:val="left" w:pos="5670"/>
          <w:tab w:val="left" w:pos="5954"/>
        </w:tabs>
        <w:spacing w:before="240" w:after="240" w:line="360" w:lineRule="auto"/>
        <w:ind w:left="567" w:right="1701"/>
        <w:jc w:val="both"/>
        <w:rPr>
          <w:rFonts w:asciiTheme="minorHAnsi" w:hAnsiTheme="minorHAnsi" w:cstheme="minorHAnsi"/>
          <w:b/>
          <w:sz w:val="22"/>
          <w:szCs w:val="22"/>
          <w:lang w:val="en-US"/>
        </w:rPr>
      </w:pPr>
      <w:r w:rsidRPr="00D22E4F">
        <w:rPr>
          <w:rFonts w:asciiTheme="minorHAnsi" w:hAnsiTheme="minorHAnsi" w:cstheme="minorHAnsi"/>
          <w:b/>
          <w:sz w:val="22"/>
          <w:szCs w:val="22"/>
          <w:lang w:val="en-US"/>
        </w:rPr>
        <w:lastRenderedPageBreak/>
        <w:t>Broad expertise in the field of film printing</w:t>
      </w:r>
    </w:p>
    <w:p w14:paraId="64E58DD3" w14:textId="4CBF3D58" w:rsidR="00F63F23" w:rsidRPr="00D22E4F" w:rsidRDefault="00F63F23" w:rsidP="007A412B">
      <w:pPr>
        <w:tabs>
          <w:tab w:val="left" w:pos="5670"/>
          <w:tab w:val="left" w:pos="5954"/>
        </w:tabs>
        <w:spacing w:before="240" w:after="240" w:line="360" w:lineRule="auto"/>
        <w:ind w:left="567" w:right="1701"/>
        <w:jc w:val="both"/>
        <w:rPr>
          <w:rFonts w:asciiTheme="minorHAnsi" w:hAnsiTheme="minorHAnsi" w:cstheme="minorHAnsi"/>
          <w:bCs/>
          <w:sz w:val="22"/>
          <w:szCs w:val="22"/>
          <w:lang w:val="en-US"/>
        </w:rPr>
      </w:pPr>
      <w:r w:rsidRPr="00D22E4F">
        <w:rPr>
          <w:rFonts w:asciiTheme="minorHAnsi" w:hAnsiTheme="minorHAnsi" w:cstheme="minorHAnsi"/>
          <w:bCs/>
          <w:sz w:val="22"/>
          <w:szCs w:val="22"/>
          <w:lang w:val="en-US"/>
        </w:rPr>
        <w:t xml:space="preserve">Exhibition visitors will also receive informative insights into the world of film printing. With its decades of expertise in gravure, </w:t>
      </w:r>
      <w:proofErr w:type="spellStart"/>
      <w:r w:rsidRPr="00D22E4F">
        <w:rPr>
          <w:rFonts w:asciiTheme="minorHAnsi" w:hAnsiTheme="minorHAnsi" w:cstheme="minorHAnsi"/>
          <w:bCs/>
          <w:sz w:val="22"/>
          <w:szCs w:val="22"/>
          <w:lang w:val="en-US"/>
        </w:rPr>
        <w:t>flexo</w:t>
      </w:r>
      <w:proofErr w:type="spellEnd"/>
      <w:r w:rsidRPr="00D22E4F">
        <w:rPr>
          <w:rFonts w:asciiTheme="minorHAnsi" w:hAnsiTheme="minorHAnsi" w:cstheme="minorHAnsi"/>
          <w:bCs/>
          <w:sz w:val="22"/>
          <w:szCs w:val="22"/>
          <w:lang w:val="en-US"/>
        </w:rPr>
        <w:t xml:space="preserve"> and digital printing, SÜDPACK is one of the leading companies in this market. The experienced industry specialists provide consultation on suitable printing processes and materials – and provide impressive results from the first idea through to finishing, </w:t>
      </w:r>
      <w:proofErr w:type="gramStart"/>
      <w:r w:rsidRPr="00D22E4F">
        <w:rPr>
          <w:rFonts w:asciiTheme="minorHAnsi" w:hAnsiTheme="minorHAnsi" w:cstheme="minorHAnsi"/>
          <w:bCs/>
          <w:sz w:val="22"/>
          <w:szCs w:val="22"/>
          <w:lang w:val="en-US"/>
        </w:rPr>
        <w:t>laminating</w:t>
      </w:r>
      <w:proofErr w:type="gramEnd"/>
      <w:r w:rsidRPr="00D22E4F">
        <w:rPr>
          <w:rFonts w:asciiTheme="minorHAnsi" w:hAnsiTheme="minorHAnsi" w:cstheme="minorHAnsi"/>
          <w:bCs/>
          <w:sz w:val="22"/>
          <w:szCs w:val="22"/>
          <w:lang w:val="en-US"/>
        </w:rPr>
        <w:t xml:space="preserve"> and converting, all from a single source.</w:t>
      </w:r>
    </w:p>
    <w:p w14:paraId="5056A142" w14:textId="4763B085" w:rsidR="009477E7" w:rsidRPr="00D22E4F" w:rsidRDefault="00004F93" w:rsidP="007A412B">
      <w:pPr>
        <w:tabs>
          <w:tab w:val="left" w:pos="5670"/>
          <w:tab w:val="left" w:pos="5954"/>
        </w:tabs>
        <w:spacing w:before="240" w:after="240" w:line="360" w:lineRule="auto"/>
        <w:ind w:left="567" w:right="1701"/>
        <w:jc w:val="both"/>
        <w:rPr>
          <w:rFonts w:asciiTheme="minorHAnsi" w:hAnsiTheme="minorHAnsi" w:cstheme="minorHAnsi"/>
          <w:b/>
          <w:sz w:val="22"/>
          <w:szCs w:val="22"/>
          <w:lang w:val="en-US"/>
        </w:rPr>
      </w:pPr>
      <w:r w:rsidRPr="00D22E4F">
        <w:rPr>
          <w:rFonts w:asciiTheme="minorHAnsi" w:hAnsiTheme="minorHAnsi" w:cstheme="minorHAnsi"/>
          <w:b/>
          <w:sz w:val="22"/>
          <w:szCs w:val="22"/>
          <w:lang w:val="en-US"/>
        </w:rPr>
        <w:t xml:space="preserve">Agile, </w:t>
      </w:r>
      <w:proofErr w:type="gramStart"/>
      <w:r w:rsidRPr="00D22E4F">
        <w:rPr>
          <w:rFonts w:asciiTheme="minorHAnsi" w:hAnsiTheme="minorHAnsi" w:cstheme="minorHAnsi"/>
          <w:b/>
          <w:sz w:val="22"/>
          <w:szCs w:val="22"/>
          <w:lang w:val="en-US"/>
        </w:rPr>
        <w:t>innovative</w:t>
      </w:r>
      <w:proofErr w:type="gramEnd"/>
      <w:r w:rsidRPr="00D22E4F">
        <w:rPr>
          <w:rFonts w:asciiTheme="minorHAnsi" w:hAnsiTheme="minorHAnsi" w:cstheme="minorHAnsi"/>
          <w:b/>
          <w:sz w:val="22"/>
          <w:szCs w:val="22"/>
          <w:lang w:val="en-US"/>
        </w:rPr>
        <w:t xml:space="preserve"> and responsible </w:t>
      </w:r>
    </w:p>
    <w:p w14:paraId="1A26534A" w14:textId="653E523E" w:rsidR="004704CE" w:rsidRPr="00D22E4F" w:rsidRDefault="002506F1" w:rsidP="007A412B">
      <w:pPr>
        <w:tabs>
          <w:tab w:val="left" w:pos="5670"/>
          <w:tab w:val="left" w:pos="5954"/>
        </w:tabs>
        <w:spacing w:before="240" w:after="240" w:line="360" w:lineRule="auto"/>
        <w:ind w:left="567" w:right="1701"/>
        <w:jc w:val="both"/>
        <w:rPr>
          <w:rFonts w:asciiTheme="minorHAnsi" w:hAnsiTheme="minorHAnsi" w:cstheme="minorHAnsi"/>
          <w:bCs/>
          <w:sz w:val="22"/>
          <w:szCs w:val="22"/>
          <w:lang w:val="en-US"/>
        </w:rPr>
      </w:pPr>
      <w:r w:rsidRPr="00D22E4F">
        <w:rPr>
          <w:rFonts w:asciiTheme="minorHAnsi" w:hAnsiTheme="minorHAnsi" w:cstheme="minorHAnsi"/>
          <w:bCs/>
          <w:sz w:val="22"/>
          <w:szCs w:val="22"/>
          <w:lang w:val="en-US"/>
        </w:rPr>
        <w:t xml:space="preserve">An essential component of the SÜDPACK virtual exhibition stand is information about the company group as well as current developments at SÜDPACK. For example, the individual business units as well as the national and international production sites are presented. Another focus of the exhibition is the field of sustainability &amp; CSR. As a family-run company with a fine sense of tradition, SÜDPACK is very much aware of its environmental, </w:t>
      </w:r>
      <w:proofErr w:type="gramStart"/>
      <w:r w:rsidRPr="00D22E4F">
        <w:rPr>
          <w:rFonts w:asciiTheme="minorHAnsi" w:hAnsiTheme="minorHAnsi" w:cstheme="minorHAnsi"/>
          <w:bCs/>
          <w:sz w:val="22"/>
          <w:szCs w:val="22"/>
          <w:lang w:val="en-US"/>
        </w:rPr>
        <w:t>economic</w:t>
      </w:r>
      <w:proofErr w:type="gramEnd"/>
      <w:r w:rsidRPr="00D22E4F">
        <w:rPr>
          <w:rFonts w:asciiTheme="minorHAnsi" w:hAnsiTheme="minorHAnsi" w:cstheme="minorHAnsi"/>
          <w:bCs/>
          <w:sz w:val="22"/>
          <w:szCs w:val="22"/>
          <w:lang w:val="en-US"/>
        </w:rPr>
        <w:t xml:space="preserve"> and social responsibility. Interested parties will find extensive information about the different fields of action – for example regarding investments, sustainability, raw material consumption, an internal circular economy, processes, employees, occupational </w:t>
      </w:r>
      <w:proofErr w:type="gramStart"/>
      <w:r w:rsidRPr="00D22E4F">
        <w:rPr>
          <w:rFonts w:asciiTheme="minorHAnsi" w:hAnsiTheme="minorHAnsi" w:cstheme="minorHAnsi"/>
          <w:bCs/>
          <w:sz w:val="22"/>
          <w:szCs w:val="22"/>
          <w:lang w:val="en-US"/>
        </w:rPr>
        <w:t>safety</w:t>
      </w:r>
      <w:proofErr w:type="gramEnd"/>
      <w:r w:rsidRPr="00D22E4F">
        <w:rPr>
          <w:rFonts w:asciiTheme="minorHAnsi" w:hAnsiTheme="minorHAnsi" w:cstheme="minorHAnsi"/>
          <w:bCs/>
          <w:sz w:val="22"/>
          <w:szCs w:val="22"/>
          <w:lang w:val="en-US"/>
        </w:rPr>
        <w:t xml:space="preserve"> and social involvement.</w:t>
      </w:r>
    </w:p>
    <w:p w14:paraId="638B32FE" w14:textId="67C44575" w:rsidR="009C40C9" w:rsidRPr="00D22E4F" w:rsidRDefault="009C40C9" w:rsidP="007A412B">
      <w:pPr>
        <w:tabs>
          <w:tab w:val="left" w:pos="5670"/>
          <w:tab w:val="left" w:pos="5954"/>
        </w:tabs>
        <w:spacing w:before="240" w:after="240" w:line="360" w:lineRule="auto"/>
        <w:ind w:left="567" w:right="1701"/>
        <w:jc w:val="both"/>
        <w:rPr>
          <w:rFonts w:asciiTheme="minorHAnsi" w:hAnsiTheme="minorHAnsi" w:cstheme="minorHAnsi"/>
          <w:b/>
          <w:sz w:val="22"/>
          <w:szCs w:val="22"/>
          <w:lang w:val="en-US"/>
        </w:rPr>
      </w:pPr>
      <w:r w:rsidRPr="00D22E4F">
        <w:rPr>
          <w:rFonts w:asciiTheme="minorHAnsi" w:hAnsiTheme="minorHAnsi" w:cstheme="minorHAnsi"/>
          <w:b/>
          <w:sz w:val="22"/>
          <w:szCs w:val="22"/>
          <w:lang w:val="en-US"/>
        </w:rPr>
        <w:t>Communication platform par excellence</w:t>
      </w:r>
    </w:p>
    <w:p w14:paraId="36C72589" w14:textId="22E5F46F" w:rsidR="00CC3CE4" w:rsidRPr="00D22E4F" w:rsidRDefault="00CC3CE4" w:rsidP="007A412B">
      <w:pPr>
        <w:tabs>
          <w:tab w:val="left" w:pos="5670"/>
          <w:tab w:val="left" w:pos="5954"/>
        </w:tabs>
        <w:spacing w:before="240" w:after="240" w:line="360" w:lineRule="auto"/>
        <w:ind w:left="567" w:right="1701"/>
        <w:jc w:val="both"/>
        <w:rPr>
          <w:rFonts w:asciiTheme="minorHAnsi" w:hAnsiTheme="minorHAnsi" w:cstheme="minorHAnsi"/>
          <w:bCs/>
          <w:sz w:val="22"/>
          <w:szCs w:val="22"/>
          <w:lang w:val="en-US"/>
        </w:rPr>
      </w:pPr>
      <w:r w:rsidRPr="00D22E4F">
        <w:rPr>
          <w:rFonts w:asciiTheme="minorHAnsi" w:hAnsiTheme="minorHAnsi" w:cstheme="minorHAnsi"/>
          <w:bCs/>
          <w:sz w:val="22"/>
          <w:szCs w:val="22"/>
          <w:lang w:val="en-US"/>
        </w:rPr>
        <w:t xml:space="preserve">The virtual exhibition stand is open to visitors 365 days a year, 24/7. Level 1 provides general information about products and product innovations as well as the company and its sustainability strategy – and can be accessed without registration. On level 2, registered visitors can view detailed information and individual talks </w:t>
      </w:r>
      <w:proofErr w:type="gramStart"/>
      <w:r w:rsidRPr="00D22E4F">
        <w:rPr>
          <w:rFonts w:asciiTheme="minorHAnsi" w:hAnsiTheme="minorHAnsi" w:cstheme="minorHAnsi"/>
          <w:bCs/>
          <w:sz w:val="22"/>
          <w:szCs w:val="22"/>
          <w:lang w:val="en-US"/>
        </w:rPr>
        <w:t>and also</w:t>
      </w:r>
      <w:proofErr w:type="gramEnd"/>
      <w:r w:rsidRPr="00D22E4F">
        <w:rPr>
          <w:rFonts w:asciiTheme="minorHAnsi" w:hAnsiTheme="minorHAnsi" w:cstheme="minorHAnsi"/>
          <w:bCs/>
          <w:sz w:val="22"/>
          <w:szCs w:val="22"/>
          <w:lang w:val="en-US"/>
        </w:rPr>
        <w:t xml:space="preserve"> download the relevant presentations and fact sheets as well as brochures. It is possible to contact SÜDPACK directly on both levels.</w:t>
      </w:r>
    </w:p>
    <w:p w14:paraId="23538499" w14:textId="77777777" w:rsidR="00F57336" w:rsidRPr="00D22E4F" w:rsidRDefault="00830681" w:rsidP="007A412B">
      <w:pPr>
        <w:tabs>
          <w:tab w:val="left" w:pos="5670"/>
          <w:tab w:val="left" w:pos="5954"/>
        </w:tabs>
        <w:spacing w:before="240" w:after="240" w:line="360" w:lineRule="auto"/>
        <w:ind w:left="567" w:right="1701"/>
        <w:jc w:val="both"/>
        <w:rPr>
          <w:rFonts w:asciiTheme="minorHAnsi" w:hAnsiTheme="minorHAnsi" w:cstheme="minorHAnsi"/>
          <w:bCs/>
          <w:sz w:val="22"/>
          <w:szCs w:val="22"/>
          <w:lang w:val="en-US"/>
        </w:rPr>
      </w:pPr>
      <w:r w:rsidRPr="00D22E4F">
        <w:rPr>
          <w:rFonts w:asciiTheme="minorHAnsi" w:hAnsiTheme="minorHAnsi" w:cstheme="minorHAnsi"/>
          <w:bCs/>
          <w:sz w:val="22"/>
          <w:szCs w:val="22"/>
          <w:lang w:val="en-US"/>
        </w:rPr>
        <w:t>The virtual exhibition concept is not only available as an innovative platform for professional presentation of the products and company, but also as a tool for constructive dialog with customers. It is also of great benefit to the experts in this unique, exclusive sales network in the industry as a mobile sales tool.</w:t>
      </w:r>
    </w:p>
    <w:p w14:paraId="38395336" w14:textId="54652FB8" w:rsidR="00F742DF" w:rsidRPr="00D22E4F" w:rsidRDefault="00F57336" w:rsidP="007A412B">
      <w:pPr>
        <w:tabs>
          <w:tab w:val="left" w:pos="5670"/>
          <w:tab w:val="left" w:pos="5954"/>
        </w:tabs>
        <w:spacing w:before="240" w:after="240" w:line="360" w:lineRule="auto"/>
        <w:ind w:left="567" w:right="1701"/>
        <w:jc w:val="both"/>
        <w:rPr>
          <w:rFonts w:asciiTheme="minorHAnsi" w:hAnsiTheme="minorHAnsi" w:cstheme="minorHAnsi"/>
          <w:bCs/>
          <w:sz w:val="22"/>
          <w:szCs w:val="22"/>
          <w:lang w:val="en-US"/>
        </w:rPr>
      </w:pPr>
      <w:r w:rsidRPr="00D22E4F">
        <w:rPr>
          <w:rFonts w:asciiTheme="minorHAnsi" w:hAnsiTheme="minorHAnsi" w:cstheme="minorHAnsi"/>
          <w:bCs/>
          <w:sz w:val="22"/>
          <w:szCs w:val="22"/>
          <w:lang w:val="en-US"/>
        </w:rPr>
        <w:lastRenderedPageBreak/>
        <w:t xml:space="preserve">The virtual exhibition stand can be reached at any time with this link </w:t>
      </w:r>
      <w:r w:rsidR="00B92FAF">
        <w:fldChar w:fldCharType="begin"/>
      </w:r>
      <w:r w:rsidR="00B92FAF" w:rsidRPr="00B92FAF">
        <w:rPr>
          <w:lang w:val="en-US"/>
          <w:rPrChange w:id="2" w:author="Fakler, Julia" w:date="2021-10-18T16:02:00Z">
            <w:rPr/>
          </w:rPrChange>
        </w:rPr>
        <w:instrText xml:space="preserve"> HYPERLINK "http://www.exhibition.suedpack.com" </w:instrText>
      </w:r>
      <w:r w:rsidR="00B92FAF">
        <w:fldChar w:fldCharType="separate"/>
      </w:r>
      <w:r w:rsidRPr="00D22E4F">
        <w:rPr>
          <w:rStyle w:val="Hyperlink"/>
          <w:rFonts w:asciiTheme="minorHAnsi" w:hAnsiTheme="minorHAnsi" w:cstheme="minorHAnsi"/>
          <w:bCs/>
          <w:sz w:val="22"/>
          <w:szCs w:val="22"/>
          <w:lang w:val="en-US"/>
        </w:rPr>
        <w:t>www.exhibition.suedpack.com</w:t>
      </w:r>
      <w:r w:rsidR="00B92FAF">
        <w:rPr>
          <w:rStyle w:val="Hyperlink"/>
          <w:rFonts w:asciiTheme="minorHAnsi" w:hAnsiTheme="minorHAnsi" w:cstheme="minorHAnsi"/>
          <w:bCs/>
          <w:sz w:val="22"/>
          <w:szCs w:val="22"/>
          <w:lang w:val="en-US"/>
        </w:rPr>
        <w:fldChar w:fldCharType="end"/>
      </w:r>
      <w:r w:rsidRPr="00D22E4F">
        <w:rPr>
          <w:rFonts w:asciiTheme="minorHAnsi" w:hAnsiTheme="minorHAnsi" w:cstheme="minorHAnsi"/>
          <w:bCs/>
          <w:sz w:val="22"/>
          <w:szCs w:val="22"/>
          <w:lang w:val="en-US"/>
        </w:rPr>
        <w:t>.</w:t>
      </w:r>
    </w:p>
    <w:p w14:paraId="354A7BF0" w14:textId="4C14E9AB" w:rsidR="00321CAE" w:rsidRDefault="00321CAE" w:rsidP="00321CAE">
      <w:pPr>
        <w:rPr>
          <w:rFonts w:asciiTheme="minorHAnsi" w:eastAsiaTheme="minorHAnsi" w:hAnsiTheme="minorHAnsi" w:cstheme="minorHAnsi"/>
          <w:sz w:val="22"/>
          <w:szCs w:val="22"/>
          <w:lang w:val="en-US" w:eastAsia="en-US"/>
        </w:rPr>
      </w:pPr>
    </w:p>
    <w:p w14:paraId="59552747" w14:textId="77777777" w:rsidR="000D775F" w:rsidRPr="00D22E4F" w:rsidRDefault="000D775F" w:rsidP="00321CAE">
      <w:pPr>
        <w:rPr>
          <w:rFonts w:asciiTheme="minorHAnsi" w:eastAsiaTheme="minorHAnsi" w:hAnsiTheme="minorHAnsi" w:cstheme="minorHAnsi"/>
          <w:sz w:val="22"/>
          <w:szCs w:val="22"/>
          <w:lang w:val="en-US" w:eastAsia="en-US"/>
        </w:rPr>
      </w:pPr>
    </w:p>
    <w:p w14:paraId="11F8F6E1" w14:textId="1D14096A" w:rsidR="001A684F" w:rsidRPr="00D22E4F" w:rsidRDefault="001A684F" w:rsidP="001A684F">
      <w:pPr>
        <w:spacing w:line="360" w:lineRule="auto"/>
        <w:ind w:left="567" w:right="1701"/>
        <w:jc w:val="both"/>
        <w:rPr>
          <w:rFonts w:asciiTheme="minorHAnsi" w:hAnsiTheme="minorHAnsi" w:cstheme="minorHAnsi"/>
          <w:b/>
          <w:sz w:val="22"/>
          <w:szCs w:val="22"/>
          <w:u w:val="single"/>
          <w:lang w:val="en-US"/>
        </w:rPr>
      </w:pPr>
      <w:r w:rsidRPr="00D22E4F">
        <w:rPr>
          <w:rFonts w:asciiTheme="minorHAnsi" w:hAnsiTheme="minorHAnsi" w:cstheme="minorHAnsi"/>
          <w:b/>
          <w:sz w:val="22"/>
          <w:szCs w:val="22"/>
          <w:u w:val="single"/>
          <w:lang w:val="en-US"/>
        </w:rPr>
        <w:t>About SÜDPACK</w:t>
      </w:r>
    </w:p>
    <w:p w14:paraId="0F807B6A" w14:textId="01C6C664" w:rsidR="002B4E44" w:rsidRPr="00D22E4F" w:rsidRDefault="002B4E44" w:rsidP="002B4E44">
      <w:pPr>
        <w:spacing w:line="360" w:lineRule="auto"/>
        <w:ind w:left="567" w:right="1701"/>
        <w:jc w:val="both"/>
        <w:rPr>
          <w:rFonts w:asciiTheme="minorHAnsi" w:hAnsiTheme="minorHAnsi" w:cstheme="minorHAnsi"/>
          <w:bCs/>
          <w:sz w:val="22"/>
          <w:szCs w:val="22"/>
          <w:lang w:val="en-US"/>
        </w:rPr>
      </w:pPr>
      <w:r w:rsidRPr="00D22E4F">
        <w:rPr>
          <w:rFonts w:asciiTheme="minorHAnsi" w:hAnsiTheme="minorHAnsi" w:cstheme="minorHAnsi"/>
          <w:bCs/>
          <w:sz w:val="22"/>
          <w:szCs w:val="22"/>
          <w:lang w:val="en-US"/>
        </w:rPr>
        <w:t xml:space="preserve">SÜDPACK is a leading manufacturer of high-tech films and packaging materials for the food, non-food, and medical product industries. Our solutions ensure maximum product protection as well as additional pioneering features with minimum material input. </w:t>
      </w:r>
    </w:p>
    <w:p w14:paraId="4F0B517F" w14:textId="77777777" w:rsidR="002B4E44" w:rsidRPr="00D22E4F" w:rsidRDefault="002B4E44" w:rsidP="002B4E44">
      <w:pPr>
        <w:spacing w:line="360" w:lineRule="auto"/>
        <w:ind w:left="567" w:right="1701"/>
        <w:jc w:val="both"/>
        <w:rPr>
          <w:rFonts w:asciiTheme="minorHAnsi" w:hAnsiTheme="minorHAnsi" w:cstheme="minorHAnsi"/>
          <w:bCs/>
          <w:sz w:val="22"/>
          <w:szCs w:val="22"/>
          <w:lang w:val="en-US"/>
        </w:rPr>
      </w:pPr>
      <w:r w:rsidRPr="00D22E4F">
        <w:rPr>
          <w:rFonts w:asciiTheme="minorHAnsi" w:hAnsiTheme="minorHAnsi" w:cstheme="minorHAnsi"/>
          <w:bCs/>
          <w:sz w:val="22"/>
          <w:szCs w:val="22"/>
          <w:lang w:val="en-US"/>
        </w:rPr>
        <w:t xml:space="preserve">The family business, which was founded by Alfred Remmele in 1964, is headquartered in </w:t>
      </w:r>
      <w:proofErr w:type="spellStart"/>
      <w:r w:rsidRPr="00D22E4F">
        <w:rPr>
          <w:rFonts w:asciiTheme="minorHAnsi" w:hAnsiTheme="minorHAnsi" w:cstheme="minorHAnsi"/>
          <w:bCs/>
          <w:sz w:val="22"/>
          <w:szCs w:val="22"/>
          <w:lang w:val="en-US"/>
        </w:rPr>
        <w:t>Ochsenhausen</w:t>
      </w:r>
      <w:proofErr w:type="spellEnd"/>
      <w:r w:rsidRPr="00D22E4F">
        <w:rPr>
          <w:rFonts w:asciiTheme="minorHAnsi" w:hAnsiTheme="minorHAnsi" w:cstheme="minorHAnsi"/>
          <w:bCs/>
          <w:sz w:val="22"/>
          <w:szCs w:val="22"/>
          <w:lang w:val="en-US"/>
        </w:rPr>
        <w:t xml:space="preserve">. Production sites in Germany, France, Poland, Switzerland, the </w:t>
      </w:r>
      <w:proofErr w:type="gramStart"/>
      <w:r w:rsidRPr="00D22E4F">
        <w:rPr>
          <w:rFonts w:asciiTheme="minorHAnsi" w:hAnsiTheme="minorHAnsi" w:cstheme="minorHAnsi"/>
          <w:bCs/>
          <w:sz w:val="22"/>
          <w:szCs w:val="22"/>
          <w:lang w:val="en-US"/>
        </w:rPr>
        <w:t>Netherlands</w:t>
      </w:r>
      <w:proofErr w:type="gramEnd"/>
      <w:r w:rsidRPr="00D22E4F">
        <w:rPr>
          <w:rFonts w:asciiTheme="minorHAnsi" w:hAnsiTheme="minorHAnsi" w:cstheme="minorHAnsi"/>
          <w:bCs/>
          <w:sz w:val="22"/>
          <w:szCs w:val="22"/>
          <w:lang w:val="en-US"/>
        </w:rPr>
        <w:t xml:space="preserve"> and the USA are equipped with the latest plant technology and manufacture to the highest standards, including the capacity to operate under clean room conditions. The worldwide sales and service network ensures a high degree of proximity to the customer and comprehensive application technology support in more than 70 countries.</w:t>
      </w:r>
    </w:p>
    <w:p w14:paraId="004253A0" w14:textId="77777777" w:rsidR="002B4E44" w:rsidRPr="00D22E4F" w:rsidRDefault="002B4E44" w:rsidP="002B4E44">
      <w:pPr>
        <w:spacing w:line="360" w:lineRule="auto"/>
        <w:ind w:left="567" w:right="1701"/>
        <w:jc w:val="both"/>
        <w:rPr>
          <w:rFonts w:asciiTheme="minorHAnsi" w:hAnsiTheme="minorHAnsi" w:cstheme="minorHAnsi"/>
          <w:bCs/>
          <w:sz w:val="22"/>
          <w:szCs w:val="22"/>
          <w:lang w:val="en-US"/>
        </w:rPr>
      </w:pPr>
      <w:r w:rsidRPr="00D22E4F">
        <w:rPr>
          <w:rFonts w:asciiTheme="minorHAnsi" w:hAnsiTheme="minorHAnsi" w:cstheme="minorHAnsi"/>
          <w:bCs/>
          <w:sz w:val="22"/>
          <w:szCs w:val="22"/>
          <w:lang w:val="en-US"/>
        </w:rPr>
        <w:t xml:space="preserve">With its state-of-the-art Development and Application Center at its headquarters in </w:t>
      </w:r>
      <w:proofErr w:type="spellStart"/>
      <w:r w:rsidRPr="00D22E4F">
        <w:rPr>
          <w:rFonts w:asciiTheme="minorHAnsi" w:hAnsiTheme="minorHAnsi" w:cstheme="minorHAnsi"/>
          <w:bCs/>
          <w:sz w:val="22"/>
          <w:szCs w:val="22"/>
          <w:lang w:val="en-US"/>
        </w:rPr>
        <w:t>Ochsenhausen</w:t>
      </w:r>
      <w:proofErr w:type="spellEnd"/>
      <w:r w:rsidRPr="00D22E4F">
        <w:rPr>
          <w:rFonts w:asciiTheme="minorHAnsi" w:hAnsiTheme="minorHAnsi" w:cstheme="minorHAnsi"/>
          <w:bCs/>
          <w:sz w:val="22"/>
          <w:szCs w:val="22"/>
          <w:lang w:val="en-US"/>
        </w:rPr>
        <w:t>, the innovation-oriented company offers its customers an optimal platform for carrying out application tests and for developing individual and custom solutions.</w:t>
      </w:r>
    </w:p>
    <w:p w14:paraId="6419AD07" w14:textId="0B8ED67A" w:rsidR="001A684F" w:rsidRPr="00D22E4F" w:rsidRDefault="002B4E44" w:rsidP="002B4E44">
      <w:pPr>
        <w:spacing w:line="360" w:lineRule="auto"/>
        <w:ind w:left="567" w:right="1701"/>
        <w:jc w:val="both"/>
        <w:rPr>
          <w:rFonts w:asciiTheme="minorHAnsi" w:hAnsiTheme="minorHAnsi" w:cstheme="minorHAnsi"/>
          <w:bCs/>
          <w:sz w:val="22"/>
          <w:szCs w:val="22"/>
          <w:lang w:val="en-US"/>
        </w:rPr>
      </w:pPr>
      <w:r w:rsidRPr="00D22E4F">
        <w:rPr>
          <w:rFonts w:asciiTheme="minorHAnsi" w:hAnsiTheme="minorHAnsi" w:cstheme="minorHAnsi"/>
          <w:bCs/>
          <w:sz w:val="22"/>
          <w:szCs w:val="22"/>
          <w:lang w:val="en-US"/>
        </w:rPr>
        <w:t>SÜDPACK is committed to sustainable development and fulfils its responsibility as an employer and towards society, the environment, and its customers by developing packaging solutions that are unparalleled in their efficiency and sustainability.</w:t>
      </w:r>
    </w:p>
    <w:p w14:paraId="480FD244" w14:textId="77777777" w:rsidR="001A684F" w:rsidRPr="00D22E4F" w:rsidRDefault="00844B9B" w:rsidP="001A684F">
      <w:pPr>
        <w:spacing w:line="360" w:lineRule="auto"/>
        <w:ind w:left="567" w:right="1701"/>
        <w:jc w:val="both"/>
        <w:rPr>
          <w:rFonts w:asciiTheme="minorHAnsi" w:hAnsiTheme="minorHAnsi" w:cstheme="minorHAnsi"/>
          <w:bCs/>
          <w:color w:val="00B050"/>
          <w:sz w:val="22"/>
          <w:szCs w:val="22"/>
          <w:lang w:val="en-US"/>
        </w:rPr>
      </w:pPr>
      <w:hyperlink r:id="rId8" w:history="1">
        <w:r w:rsidR="005511C7" w:rsidRPr="00D22E4F">
          <w:rPr>
            <w:rStyle w:val="Hyperlink"/>
            <w:rFonts w:asciiTheme="minorHAnsi" w:hAnsiTheme="minorHAnsi" w:cstheme="minorHAnsi"/>
            <w:bCs/>
            <w:color w:val="00B050"/>
            <w:sz w:val="22"/>
            <w:szCs w:val="22"/>
            <w:lang w:val="en-US"/>
          </w:rPr>
          <w:t>www.suedpack.com</w:t>
        </w:r>
      </w:hyperlink>
      <w:r w:rsidR="005511C7" w:rsidRPr="00D22E4F">
        <w:rPr>
          <w:rFonts w:asciiTheme="minorHAnsi" w:hAnsiTheme="minorHAnsi" w:cstheme="minorHAnsi"/>
          <w:bCs/>
          <w:color w:val="00B050"/>
          <w:sz w:val="22"/>
          <w:szCs w:val="22"/>
          <w:lang w:val="en-US"/>
        </w:rPr>
        <w:t xml:space="preserve"> </w:t>
      </w:r>
    </w:p>
    <w:p w14:paraId="1C466882" w14:textId="77777777" w:rsidR="007C09BF" w:rsidRPr="00D22E4F" w:rsidRDefault="007C09BF" w:rsidP="0019774D">
      <w:pPr>
        <w:tabs>
          <w:tab w:val="left" w:pos="5670"/>
          <w:tab w:val="left" w:pos="5954"/>
        </w:tabs>
        <w:spacing w:line="360" w:lineRule="auto"/>
        <w:ind w:left="567" w:right="1701"/>
        <w:jc w:val="both"/>
        <w:rPr>
          <w:rFonts w:asciiTheme="minorHAnsi" w:hAnsiTheme="minorHAnsi" w:cstheme="minorHAnsi"/>
          <w:iCs/>
          <w:sz w:val="22"/>
          <w:szCs w:val="22"/>
          <w:lang w:val="en-US"/>
        </w:rPr>
      </w:pPr>
    </w:p>
    <w:p w14:paraId="71B26F3B" w14:textId="77777777" w:rsidR="006B18F3" w:rsidRPr="00D22E4F" w:rsidRDefault="006B18F3" w:rsidP="0019774D">
      <w:pPr>
        <w:autoSpaceDE w:val="0"/>
        <w:autoSpaceDN w:val="0"/>
        <w:adjustRightInd w:val="0"/>
        <w:spacing w:line="360" w:lineRule="auto"/>
        <w:ind w:left="567" w:right="1701"/>
        <w:jc w:val="both"/>
        <w:rPr>
          <w:rFonts w:asciiTheme="minorHAnsi" w:hAnsiTheme="minorHAnsi" w:cstheme="minorHAnsi"/>
          <w:i/>
          <w:sz w:val="22"/>
          <w:szCs w:val="22"/>
          <w:lang w:val="en-US"/>
        </w:rPr>
      </w:pPr>
    </w:p>
    <w:tbl>
      <w:tblPr>
        <w:tblW w:w="8437" w:type="dxa"/>
        <w:tblInd w:w="-108" w:type="dxa"/>
        <w:tblLook w:val="04A0" w:firstRow="1" w:lastRow="0" w:firstColumn="1" w:lastColumn="0" w:noHBand="0" w:noVBand="1"/>
      </w:tblPr>
      <w:tblGrid>
        <w:gridCol w:w="8437"/>
      </w:tblGrid>
      <w:tr w:rsidR="008F55E3" w:rsidRPr="00D22E4F" w14:paraId="6FF8456E" w14:textId="77777777" w:rsidTr="003476F0">
        <w:tc>
          <w:tcPr>
            <w:tcW w:w="8437" w:type="dxa"/>
          </w:tcPr>
          <w:p w14:paraId="656226D0" w14:textId="77777777" w:rsidR="008F55E3" w:rsidRPr="00D22E4F" w:rsidRDefault="008F55E3" w:rsidP="0019774D">
            <w:pPr>
              <w:autoSpaceDE w:val="0"/>
              <w:autoSpaceDN w:val="0"/>
              <w:adjustRightInd w:val="0"/>
              <w:spacing w:line="276" w:lineRule="auto"/>
              <w:ind w:left="567" w:right="1701"/>
              <w:jc w:val="both"/>
              <w:rPr>
                <w:rFonts w:asciiTheme="minorHAnsi" w:hAnsiTheme="minorHAnsi" w:cstheme="minorHAnsi"/>
                <w:b/>
                <w:color w:val="000000"/>
                <w:sz w:val="22"/>
                <w:szCs w:val="22"/>
                <w:lang w:val="en-US"/>
              </w:rPr>
            </w:pPr>
            <w:r w:rsidRPr="00D22E4F">
              <w:rPr>
                <w:rFonts w:asciiTheme="minorHAnsi" w:hAnsiTheme="minorHAnsi" w:cstheme="minorHAnsi"/>
                <w:b/>
                <w:color w:val="000000"/>
                <w:sz w:val="22"/>
                <w:szCs w:val="22"/>
                <w:lang w:val="en-US"/>
              </w:rPr>
              <w:t>Company Contact</w:t>
            </w:r>
          </w:p>
          <w:p w14:paraId="0177E77D" w14:textId="624270C2" w:rsidR="008F55E3" w:rsidRPr="00D22E4F" w:rsidRDefault="00E63098" w:rsidP="0019774D">
            <w:pPr>
              <w:autoSpaceDE w:val="0"/>
              <w:autoSpaceDN w:val="0"/>
              <w:adjustRightInd w:val="0"/>
              <w:spacing w:line="276" w:lineRule="auto"/>
              <w:ind w:left="567" w:right="1701"/>
              <w:jc w:val="both"/>
              <w:rPr>
                <w:rFonts w:asciiTheme="minorHAnsi" w:hAnsiTheme="minorHAnsi" w:cstheme="minorHAnsi"/>
                <w:color w:val="000000"/>
                <w:sz w:val="22"/>
                <w:szCs w:val="22"/>
                <w:lang w:val="en-US"/>
              </w:rPr>
            </w:pPr>
            <w:r w:rsidRPr="00D22E4F">
              <w:rPr>
                <w:rFonts w:asciiTheme="minorHAnsi" w:hAnsiTheme="minorHAnsi" w:cstheme="minorHAnsi"/>
                <w:color w:val="000000"/>
                <w:sz w:val="22"/>
                <w:szCs w:val="22"/>
                <w:lang w:val="en-US"/>
              </w:rPr>
              <w:t>SÜDPACK VERPACKUNGEN GmbH &amp; Co. KG</w:t>
            </w:r>
          </w:p>
        </w:tc>
      </w:tr>
      <w:tr w:rsidR="008F55E3" w:rsidRPr="00D22E4F" w14:paraId="0075D692" w14:textId="77777777" w:rsidTr="003476F0">
        <w:tc>
          <w:tcPr>
            <w:tcW w:w="8437" w:type="dxa"/>
          </w:tcPr>
          <w:p w14:paraId="228C6E72" w14:textId="6916A544" w:rsidR="008F55E3" w:rsidRPr="00D22E4F" w:rsidRDefault="00E63098" w:rsidP="0019774D">
            <w:pPr>
              <w:spacing w:line="276" w:lineRule="auto"/>
              <w:ind w:left="567" w:right="1701"/>
              <w:jc w:val="both"/>
              <w:rPr>
                <w:rFonts w:asciiTheme="minorHAnsi" w:hAnsiTheme="minorHAnsi" w:cstheme="minorHAnsi"/>
                <w:sz w:val="22"/>
                <w:szCs w:val="22"/>
                <w:lang w:val="en-US"/>
              </w:rPr>
            </w:pPr>
            <w:r w:rsidRPr="00D22E4F">
              <w:rPr>
                <w:rFonts w:asciiTheme="minorHAnsi" w:hAnsiTheme="minorHAnsi" w:cstheme="minorHAnsi"/>
                <w:sz w:val="22"/>
                <w:szCs w:val="22"/>
                <w:lang w:val="en-US"/>
              </w:rPr>
              <w:t>Julia Gruber / Marketing</w:t>
            </w:r>
          </w:p>
        </w:tc>
      </w:tr>
      <w:tr w:rsidR="008F55E3" w:rsidRPr="00D22E4F" w14:paraId="1F3C7758" w14:textId="77777777" w:rsidTr="003476F0">
        <w:tc>
          <w:tcPr>
            <w:tcW w:w="8437" w:type="dxa"/>
          </w:tcPr>
          <w:p w14:paraId="43B559A2" w14:textId="5FC05C98" w:rsidR="008F55E3" w:rsidRPr="00D22E4F" w:rsidRDefault="009A24AE" w:rsidP="0019774D">
            <w:pPr>
              <w:spacing w:line="276" w:lineRule="auto"/>
              <w:ind w:left="567" w:right="1701"/>
              <w:jc w:val="both"/>
              <w:rPr>
                <w:rFonts w:asciiTheme="minorHAnsi" w:hAnsiTheme="minorHAnsi" w:cstheme="minorHAnsi"/>
                <w:sz w:val="22"/>
                <w:szCs w:val="22"/>
                <w:lang w:val="en-US"/>
              </w:rPr>
            </w:pPr>
            <w:proofErr w:type="spellStart"/>
            <w:r w:rsidRPr="00D22E4F">
              <w:rPr>
                <w:rFonts w:asciiTheme="minorHAnsi" w:hAnsiTheme="minorHAnsi" w:cstheme="minorHAnsi"/>
                <w:sz w:val="22"/>
                <w:szCs w:val="22"/>
                <w:lang w:val="en-US"/>
              </w:rPr>
              <w:t>Jaegerstrasse</w:t>
            </w:r>
            <w:proofErr w:type="spellEnd"/>
            <w:r w:rsidRPr="00D22E4F">
              <w:rPr>
                <w:rFonts w:asciiTheme="minorHAnsi" w:hAnsiTheme="minorHAnsi" w:cstheme="minorHAnsi"/>
                <w:sz w:val="22"/>
                <w:szCs w:val="22"/>
                <w:lang w:val="en-US"/>
              </w:rPr>
              <w:t xml:space="preserve"> 23 </w:t>
            </w:r>
          </w:p>
        </w:tc>
      </w:tr>
      <w:tr w:rsidR="008F55E3" w:rsidRPr="00D22E4F" w14:paraId="3F0487A8" w14:textId="77777777" w:rsidTr="003476F0">
        <w:tc>
          <w:tcPr>
            <w:tcW w:w="8437" w:type="dxa"/>
          </w:tcPr>
          <w:p w14:paraId="6DBB2197" w14:textId="42AB44B5" w:rsidR="008F55E3" w:rsidRPr="00D22E4F" w:rsidRDefault="008F55E3" w:rsidP="0019774D">
            <w:pPr>
              <w:spacing w:line="276" w:lineRule="auto"/>
              <w:ind w:left="567" w:right="1701"/>
              <w:jc w:val="both"/>
              <w:rPr>
                <w:rFonts w:asciiTheme="minorHAnsi" w:hAnsiTheme="minorHAnsi" w:cstheme="minorHAnsi"/>
                <w:sz w:val="22"/>
                <w:szCs w:val="22"/>
                <w:lang w:val="en-US"/>
              </w:rPr>
            </w:pPr>
            <w:r w:rsidRPr="00D22E4F">
              <w:rPr>
                <w:rFonts w:asciiTheme="minorHAnsi" w:hAnsiTheme="minorHAnsi" w:cstheme="minorHAnsi"/>
                <w:sz w:val="22"/>
                <w:szCs w:val="22"/>
                <w:lang w:val="en-US"/>
              </w:rPr>
              <w:t xml:space="preserve">D-88416 </w:t>
            </w:r>
            <w:proofErr w:type="spellStart"/>
            <w:r w:rsidRPr="00D22E4F">
              <w:rPr>
                <w:rFonts w:asciiTheme="minorHAnsi" w:hAnsiTheme="minorHAnsi" w:cstheme="minorHAnsi"/>
                <w:sz w:val="22"/>
                <w:szCs w:val="22"/>
                <w:lang w:val="en-US"/>
              </w:rPr>
              <w:t>Ochsenhausen</w:t>
            </w:r>
            <w:proofErr w:type="spellEnd"/>
            <w:r w:rsidRPr="00D22E4F">
              <w:rPr>
                <w:rFonts w:asciiTheme="minorHAnsi" w:hAnsiTheme="minorHAnsi" w:cstheme="minorHAnsi"/>
                <w:sz w:val="22"/>
                <w:szCs w:val="22"/>
                <w:lang w:val="en-US"/>
              </w:rPr>
              <w:t>, Germany</w:t>
            </w:r>
          </w:p>
        </w:tc>
      </w:tr>
      <w:tr w:rsidR="008F55E3" w:rsidRPr="00D22E4F" w14:paraId="25190C58" w14:textId="77777777" w:rsidTr="003476F0">
        <w:tc>
          <w:tcPr>
            <w:tcW w:w="8437" w:type="dxa"/>
          </w:tcPr>
          <w:p w14:paraId="2BD4FDCB" w14:textId="1A5E3BF9" w:rsidR="008F55E3" w:rsidRPr="00D22E4F" w:rsidRDefault="008F55E3" w:rsidP="0019774D">
            <w:pPr>
              <w:spacing w:line="276" w:lineRule="auto"/>
              <w:ind w:left="567" w:right="1701"/>
              <w:jc w:val="both"/>
              <w:rPr>
                <w:rFonts w:asciiTheme="minorHAnsi" w:hAnsiTheme="minorHAnsi" w:cstheme="minorHAnsi"/>
                <w:sz w:val="22"/>
                <w:szCs w:val="22"/>
                <w:lang w:val="en-US"/>
              </w:rPr>
            </w:pPr>
            <w:r w:rsidRPr="00D22E4F">
              <w:rPr>
                <w:rFonts w:asciiTheme="minorHAnsi" w:hAnsiTheme="minorHAnsi" w:cstheme="minorHAnsi"/>
                <w:sz w:val="22"/>
                <w:szCs w:val="22"/>
                <w:lang w:val="en-US"/>
              </w:rPr>
              <w:t>Phone: +49 (0) 7352 925 – 1358</w:t>
            </w:r>
          </w:p>
        </w:tc>
      </w:tr>
      <w:tr w:rsidR="008F55E3" w:rsidRPr="00D22E4F" w14:paraId="6235D69D" w14:textId="77777777" w:rsidTr="003476F0">
        <w:tc>
          <w:tcPr>
            <w:tcW w:w="8437" w:type="dxa"/>
          </w:tcPr>
          <w:p w14:paraId="17A3928D" w14:textId="04E5D63C" w:rsidR="008F55E3" w:rsidRPr="00B92FAF" w:rsidRDefault="008F55E3" w:rsidP="0019774D">
            <w:pPr>
              <w:spacing w:line="276" w:lineRule="auto"/>
              <w:ind w:left="567" w:right="1701"/>
              <w:jc w:val="both"/>
              <w:rPr>
                <w:rFonts w:asciiTheme="minorHAnsi" w:hAnsiTheme="minorHAnsi" w:cstheme="minorHAnsi"/>
                <w:color w:val="000000"/>
                <w:sz w:val="22"/>
                <w:szCs w:val="22"/>
                <w:rPrChange w:id="3" w:author="Fakler, Julia" w:date="2021-10-18T16:02:00Z">
                  <w:rPr>
                    <w:rFonts w:asciiTheme="minorHAnsi" w:hAnsiTheme="minorHAnsi" w:cstheme="minorHAnsi"/>
                    <w:color w:val="000000"/>
                    <w:sz w:val="22"/>
                    <w:szCs w:val="22"/>
                    <w:lang w:val="en-US"/>
                  </w:rPr>
                </w:rPrChange>
              </w:rPr>
            </w:pPr>
            <w:proofErr w:type="spellStart"/>
            <w:r w:rsidRPr="00B92FAF">
              <w:rPr>
                <w:rFonts w:asciiTheme="minorHAnsi" w:hAnsiTheme="minorHAnsi" w:cstheme="minorHAnsi"/>
                <w:sz w:val="22"/>
                <w:szCs w:val="22"/>
                <w:rPrChange w:id="4" w:author="Fakler, Julia" w:date="2021-10-18T16:02:00Z">
                  <w:rPr>
                    <w:rFonts w:asciiTheme="minorHAnsi" w:hAnsiTheme="minorHAnsi" w:cstheme="minorHAnsi"/>
                    <w:sz w:val="22"/>
                    <w:szCs w:val="22"/>
                    <w:lang w:val="en-US"/>
                  </w:rPr>
                </w:rPrChange>
              </w:rPr>
              <w:t>E-mail</w:t>
            </w:r>
            <w:proofErr w:type="spellEnd"/>
            <w:r w:rsidRPr="00B92FAF">
              <w:rPr>
                <w:rFonts w:asciiTheme="minorHAnsi" w:hAnsiTheme="minorHAnsi" w:cstheme="minorHAnsi"/>
                <w:sz w:val="22"/>
                <w:szCs w:val="22"/>
                <w:rPrChange w:id="5" w:author="Fakler, Julia" w:date="2021-10-18T16:02:00Z">
                  <w:rPr>
                    <w:rFonts w:asciiTheme="minorHAnsi" w:hAnsiTheme="minorHAnsi" w:cstheme="minorHAnsi"/>
                    <w:sz w:val="22"/>
                    <w:szCs w:val="22"/>
                    <w:lang w:val="en-US"/>
                  </w:rPr>
                </w:rPrChange>
              </w:rPr>
              <w:t xml:space="preserve">: </w:t>
            </w:r>
            <w:hyperlink r:id="rId9" w:history="1"/>
            <w:r w:rsidRPr="00B92FAF">
              <w:rPr>
                <w:rFonts w:asciiTheme="minorHAnsi" w:hAnsiTheme="minorHAnsi" w:cstheme="minorHAnsi"/>
                <w:color w:val="000000"/>
                <w:sz w:val="22"/>
                <w:szCs w:val="22"/>
                <w:rPrChange w:id="6" w:author="Fakler, Julia" w:date="2021-10-18T16:02:00Z">
                  <w:rPr>
                    <w:rFonts w:asciiTheme="minorHAnsi" w:hAnsiTheme="minorHAnsi" w:cstheme="minorHAnsi"/>
                    <w:color w:val="000000"/>
                    <w:sz w:val="22"/>
                    <w:szCs w:val="22"/>
                    <w:lang w:val="en-US"/>
                  </w:rPr>
                </w:rPrChange>
              </w:rPr>
              <w:t xml:space="preserve"> julia.gruber@suedpack.com</w:t>
            </w:r>
          </w:p>
          <w:p w14:paraId="4CFB5D44" w14:textId="70AAACC7" w:rsidR="00E63098" w:rsidRPr="00D22E4F" w:rsidRDefault="00E63098" w:rsidP="0019774D">
            <w:pPr>
              <w:spacing w:line="276" w:lineRule="auto"/>
              <w:ind w:left="567" w:right="1701"/>
              <w:jc w:val="both"/>
              <w:rPr>
                <w:rFonts w:asciiTheme="minorHAnsi" w:hAnsiTheme="minorHAnsi" w:cstheme="minorHAnsi"/>
                <w:sz w:val="22"/>
                <w:szCs w:val="22"/>
                <w:lang w:val="en-US"/>
              </w:rPr>
            </w:pPr>
            <w:r w:rsidRPr="00D22E4F">
              <w:rPr>
                <w:rFonts w:asciiTheme="minorHAnsi" w:hAnsiTheme="minorHAnsi" w:cstheme="minorHAnsi"/>
                <w:sz w:val="22"/>
                <w:szCs w:val="22"/>
                <w:lang w:val="en-US"/>
              </w:rPr>
              <w:t>www.suedpack.com</w:t>
            </w:r>
          </w:p>
        </w:tc>
      </w:tr>
      <w:tr w:rsidR="008F55E3" w:rsidRPr="00D22E4F" w:rsidDel="00752CE2" w14:paraId="64413987" w14:textId="7134995C" w:rsidTr="003476F0">
        <w:trPr>
          <w:trHeight w:val="63"/>
          <w:del w:id="7" w:author="Fakler, Julia" w:date="2021-10-18T17:19:00Z"/>
        </w:trPr>
        <w:tc>
          <w:tcPr>
            <w:tcW w:w="8437" w:type="dxa"/>
          </w:tcPr>
          <w:p w14:paraId="467727DE" w14:textId="1814CE21" w:rsidR="008F55E3" w:rsidRPr="00D22E4F" w:rsidDel="00752CE2" w:rsidRDefault="008F55E3" w:rsidP="0019774D">
            <w:pPr>
              <w:spacing w:line="276" w:lineRule="auto"/>
              <w:ind w:left="567" w:right="1701"/>
              <w:jc w:val="both"/>
              <w:rPr>
                <w:del w:id="8" w:author="Fakler, Julia" w:date="2021-10-18T17:19:00Z"/>
                <w:rFonts w:asciiTheme="minorHAnsi" w:hAnsiTheme="minorHAnsi" w:cstheme="minorHAnsi"/>
                <w:sz w:val="22"/>
                <w:szCs w:val="22"/>
                <w:lang w:val="en-US"/>
              </w:rPr>
            </w:pPr>
          </w:p>
        </w:tc>
      </w:tr>
    </w:tbl>
    <w:p w14:paraId="258EB9A4" w14:textId="08CBAB21" w:rsidR="00752CE2" w:rsidRPr="00D22E4F" w:rsidRDefault="00752CE2" w:rsidP="00752CE2">
      <w:pPr>
        <w:tabs>
          <w:tab w:val="left" w:pos="1622"/>
        </w:tabs>
        <w:ind w:right="1" w:firstLine="708"/>
        <w:jc w:val="both"/>
        <w:rPr>
          <w:rFonts w:asciiTheme="minorHAnsi" w:hAnsiTheme="minorHAnsi" w:cstheme="minorHAnsi"/>
          <w:sz w:val="22"/>
          <w:szCs w:val="22"/>
          <w:lang w:val="en-US"/>
        </w:rPr>
        <w:pPrChange w:id="9" w:author="Fakler, Julia" w:date="2021-10-18T17:21:00Z">
          <w:pPr>
            <w:tabs>
              <w:tab w:val="left" w:pos="1622"/>
            </w:tabs>
            <w:ind w:right="1"/>
            <w:jc w:val="both"/>
          </w:pPr>
        </w:pPrChange>
      </w:pPr>
    </w:p>
    <w:sectPr w:rsidR="00752CE2" w:rsidRPr="00D22E4F" w:rsidSect="00EA203B">
      <w:headerReference w:type="even" r:id="rId10"/>
      <w:headerReference w:type="default" r:id="rId11"/>
      <w:footerReference w:type="even" r:id="rId12"/>
      <w:footerReference w:type="default" r:id="rId13"/>
      <w:headerReference w:type="first" r:id="rId14"/>
      <w:footerReference w:type="first" r:id="rId15"/>
      <w:pgSz w:w="11906" w:h="16838"/>
      <w:pgMar w:top="2127" w:right="1274"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36088" w14:textId="77777777" w:rsidR="00844B9B" w:rsidRDefault="00844B9B" w:rsidP="00DE6B13">
      <w:r>
        <w:separator/>
      </w:r>
    </w:p>
  </w:endnote>
  <w:endnote w:type="continuationSeparator" w:id="0">
    <w:p w14:paraId="41BC042F" w14:textId="77777777" w:rsidR="00844B9B" w:rsidRDefault="00844B9B"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011F8" w14:textId="77777777" w:rsidR="00752CE2" w:rsidRDefault="00752CE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F1BDD" w14:textId="77777777" w:rsidR="00752CE2" w:rsidRDefault="00752CE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882E5" w14:textId="77777777" w:rsidR="00752CE2" w:rsidRDefault="00752CE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82E19" w14:textId="77777777" w:rsidR="00844B9B" w:rsidRDefault="00844B9B" w:rsidP="00DE6B13">
      <w:r>
        <w:separator/>
      </w:r>
    </w:p>
  </w:footnote>
  <w:footnote w:type="continuationSeparator" w:id="0">
    <w:p w14:paraId="50290907" w14:textId="77777777" w:rsidR="00844B9B" w:rsidRDefault="00844B9B"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62C2" w14:textId="77777777" w:rsidR="00752CE2" w:rsidRDefault="00752CE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14661F90" w:rsidR="00CC3353" w:rsidRPr="0010528D" w:rsidRDefault="0019774D" w:rsidP="0005351C">
    <w:pPr>
      <w:pStyle w:val="Kopfzeile"/>
      <w:tabs>
        <w:tab w:val="clear" w:pos="9072"/>
      </w:tabs>
      <w:ind w:left="-567"/>
      <w:rPr>
        <w:rFonts w:ascii="Arial" w:hAnsi="Arial" w:cs="Arial"/>
        <w:sz w:val="20"/>
        <w:szCs w:val="20"/>
      </w:rPr>
    </w:pPr>
    <w:r>
      <w:rPr>
        <w:rFonts w:ascii="Arial" w:hAnsi="Arial" w:cs="Arial"/>
        <w:sz w:val="20"/>
        <w:szCs w:val="20"/>
      </w:rPr>
      <w:t>PR 04/21</w:t>
    </w:r>
  </w:p>
  <w:p w14:paraId="33F798BC" w14:textId="37330083" w:rsidR="00CC3353" w:rsidRPr="00E63098" w:rsidRDefault="00E63098" w:rsidP="00DE6B13">
    <w:pPr>
      <w:pStyle w:val="Kopfzeile"/>
      <w:jc w:val="right"/>
    </w:pPr>
    <w:r>
      <w:t xml:space="preserve"> </w:t>
    </w:r>
    <w:r>
      <w:tab/>
    </w:r>
    <w:r w:rsidR="00E16386">
      <w:rPr>
        <w:noProof/>
      </w:rPr>
      <w:drawing>
        <wp:inline distT="0" distB="0" distL="0" distR="0" wp14:anchorId="1150B5E2" wp14:editId="67AA496B">
          <wp:extent cx="2489477" cy="355049"/>
          <wp:effectExtent l="0" t="0" r="6350" b="698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8015" cy="38051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6BBC1" w14:textId="77777777" w:rsidR="00752CE2" w:rsidRDefault="00752CE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54433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1949BA"/>
    <w:multiLevelType w:val="hybridMultilevel"/>
    <w:tmpl w:val="459CED8C"/>
    <w:lvl w:ilvl="0" w:tplc="96F0DC8A">
      <w:start w:val="1"/>
      <w:numFmt w:val="bullet"/>
      <w:lvlText w:val="•"/>
      <w:lvlJc w:val="left"/>
      <w:pPr>
        <w:tabs>
          <w:tab w:val="num" w:pos="720"/>
        </w:tabs>
        <w:ind w:left="720" w:hanging="360"/>
      </w:pPr>
      <w:rPr>
        <w:rFonts w:ascii="Times New Roman" w:hAnsi="Times New Roman" w:hint="default"/>
      </w:rPr>
    </w:lvl>
    <w:lvl w:ilvl="1" w:tplc="1EBEB584">
      <w:start w:val="1"/>
      <w:numFmt w:val="bullet"/>
      <w:lvlText w:val="•"/>
      <w:lvlJc w:val="left"/>
      <w:pPr>
        <w:tabs>
          <w:tab w:val="num" w:pos="1440"/>
        </w:tabs>
        <w:ind w:left="1440" w:hanging="360"/>
      </w:pPr>
      <w:rPr>
        <w:rFonts w:ascii="Times New Roman" w:hAnsi="Times New Roman" w:hint="default"/>
      </w:rPr>
    </w:lvl>
    <w:lvl w:ilvl="2" w:tplc="1D9660B2" w:tentative="1">
      <w:start w:val="1"/>
      <w:numFmt w:val="bullet"/>
      <w:lvlText w:val="•"/>
      <w:lvlJc w:val="left"/>
      <w:pPr>
        <w:tabs>
          <w:tab w:val="num" w:pos="2160"/>
        </w:tabs>
        <w:ind w:left="2160" w:hanging="360"/>
      </w:pPr>
      <w:rPr>
        <w:rFonts w:ascii="Times New Roman" w:hAnsi="Times New Roman" w:hint="default"/>
      </w:rPr>
    </w:lvl>
    <w:lvl w:ilvl="3" w:tplc="0148781A" w:tentative="1">
      <w:start w:val="1"/>
      <w:numFmt w:val="bullet"/>
      <w:lvlText w:val="•"/>
      <w:lvlJc w:val="left"/>
      <w:pPr>
        <w:tabs>
          <w:tab w:val="num" w:pos="2880"/>
        </w:tabs>
        <w:ind w:left="2880" w:hanging="360"/>
      </w:pPr>
      <w:rPr>
        <w:rFonts w:ascii="Times New Roman" w:hAnsi="Times New Roman" w:hint="default"/>
      </w:rPr>
    </w:lvl>
    <w:lvl w:ilvl="4" w:tplc="FDE876AE" w:tentative="1">
      <w:start w:val="1"/>
      <w:numFmt w:val="bullet"/>
      <w:lvlText w:val="•"/>
      <w:lvlJc w:val="left"/>
      <w:pPr>
        <w:tabs>
          <w:tab w:val="num" w:pos="3600"/>
        </w:tabs>
        <w:ind w:left="3600" w:hanging="360"/>
      </w:pPr>
      <w:rPr>
        <w:rFonts w:ascii="Times New Roman" w:hAnsi="Times New Roman" w:hint="default"/>
      </w:rPr>
    </w:lvl>
    <w:lvl w:ilvl="5" w:tplc="96363198" w:tentative="1">
      <w:start w:val="1"/>
      <w:numFmt w:val="bullet"/>
      <w:lvlText w:val="•"/>
      <w:lvlJc w:val="left"/>
      <w:pPr>
        <w:tabs>
          <w:tab w:val="num" w:pos="4320"/>
        </w:tabs>
        <w:ind w:left="4320" w:hanging="360"/>
      </w:pPr>
      <w:rPr>
        <w:rFonts w:ascii="Times New Roman" w:hAnsi="Times New Roman" w:hint="default"/>
      </w:rPr>
    </w:lvl>
    <w:lvl w:ilvl="6" w:tplc="090A3BCA" w:tentative="1">
      <w:start w:val="1"/>
      <w:numFmt w:val="bullet"/>
      <w:lvlText w:val="•"/>
      <w:lvlJc w:val="left"/>
      <w:pPr>
        <w:tabs>
          <w:tab w:val="num" w:pos="5040"/>
        </w:tabs>
        <w:ind w:left="5040" w:hanging="360"/>
      </w:pPr>
      <w:rPr>
        <w:rFonts w:ascii="Times New Roman" w:hAnsi="Times New Roman" w:hint="default"/>
      </w:rPr>
    </w:lvl>
    <w:lvl w:ilvl="7" w:tplc="19344204" w:tentative="1">
      <w:start w:val="1"/>
      <w:numFmt w:val="bullet"/>
      <w:lvlText w:val="•"/>
      <w:lvlJc w:val="left"/>
      <w:pPr>
        <w:tabs>
          <w:tab w:val="num" w:pos="5760"/>
        </w:tabs>
        <w:ind w:left="5760" w:hanging="360"/>
      </w:pPr>
      <w:rPr>
        <w:rFonts w:ascii="Times New Roman" w:hAnsi="Times New Roman" w:hint="default"/>
      </w:rPr>
    </w:lvl>
    <w:lvl w:ilvl="8" w:tplc="FCFC002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5C16AC7"/>
    <w:multiLevelType w:val="multilevel"/>
    <w:tmpl w:val="376EF9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687E26"/>
    <w:multiLevelType w:val="hybridMultilevel"/>
    <w:tmpl w:val="746E25A8"/>
    <w:lvl w:ilvl="0" w:tplc="12F8246C">
      <w:start w:val="1"/>
      <w:numFmt w:val="bullet"/>
      <w:lvlText w:val="•"/>
      <w:lvlJc w:val="left"/>
      <w:pPr>
        <w:tabs>
          <w:tab w:val="num" w:pos="720"/>
        </w:tabs>
        <w:ind w:left="720" w:hanging="360"/>
      </w:pPr>
      <w:rPr>
        <w:rFonts w:ascii="Arial" w:hAnsi="Arial" w:hint="default"/>
      </w:rPr>
    </w:lvl>
    <w:lvl w:ilvl="1" w:tplc="B2B09E5C">
      <w:start w:val="1984"/>
      <w:numFmt w:val="bullet"/>
      <w:lvlText w:val="–"/>
      <w:lvlJc w:val="left"/>
      <w:pPr>
        <w:tabs>
          <w:tab w:val="num" w:pos="1440"/>
        </w:tabs>
        <w:ind w:left="1440" w:hanging="360"/>
      </w:pPr>
      <w:rPr>
        <w:rFonts w:ascii="Arial" w:hAnsi="Arial" w:hint="default"/>
      </w:rPr>
    </w:lvl>
    <w:lvl w:ilvl="2" w:tplc="CBE46290" w:tentative="1">
      <w:start w:val="1"/>
      <w:numFmt w:val="bullet"/>
      <w:lvlText w:val="•"/>
      <w:lvlJc w:val="left"/>
      <w:pPr>
        <w:tabs>
          <w:tab w:val="num" w:pos="2160"/>
        </w:tabs>
        <w:ind w:left="2160" w:hanging="360"/>
      </w:pPr>
      <w:rPr>
        <w:rFonts w:ascii="Arial" w:hAnsi="Arial" w:hint="default"/>
      </w:rPr>
    </w:lvl>
    <w:lvl w:ilvl="3" w:tplc="8C7AA31C" w:tentative="1">
      <w:start w:val="1"/>
      <w:numFmt w:val="bullet"/>
      <w:lvlText w:val="•"/>
      <w:lvlJc w:val="left"/>
      <w:pPr>
        <w:tabs>
          <w:tab w:val="num" w:pos="2880"/>
        </w:tabs>
        <w:ind w:left="2880" w:hanging="360"/>
      </w:pPr>
      <w:rPr>
        <w:rFonts w:ascii="Arial" w:hAnsi="Arial" w:hint="default"/>
      </w:rPr>
    </w:lvl>
    <w:lvl w:ilvl="4" w:tplc="E80CAF5C" w:tentative="1">
      <w:start w:val="1"/>
      <w:numFmt w:val="bullet"/>
      <w:lvlText w:val="•"/>
      <w:lvlJc w:val="left"/>
      <w:pPr>
        <w:tabs>
          <w:tab w:val="num" w:pos="3600"/>
        </w:tabs>
        <w:ind w:left="3600" w:hanging="360"/>
      </w:pPr>
      <w:rPr>
        <w:rFonts w:ascii="Arial" w:hAnsi="Arial" w:hint="default"/>
      </w:rPr>
    </w:lvl>
    <w:lvl w:ilvl="5" w:tplc="F7E84388" w:tentative="1">
      <w:start w:val="1"/>
      <w:numFmt w:val="bullet"/>
      <w:lvlText w:val="•"/>
      <w:lvlJc w:val="left"/>
      <w:pPr>
        <w:tabs>
          <w:tab w:val="num" w:pos="4320"/>
        </w:tabs>
        <w:ind w:left="4320" w:hanging="360"/>
      </w:pPr>
      <w:rPr>
        <w:rFonts w:ascii="Arial" w:hAnsi="Arial" w:hint="default"/>
      </w:rPr>
    </w:lvl>
    <w:lvl w:ilvl="6" w:tplc="0F08F0D2" w:tentative="1">
      <w:start w:val="1"/>
      <w:numFmt w:val="bullet"/>
      <w:lvlText w:val="•"/>
      <w:lvlJc w:val="left"/>
      <w:pPr>
        <w:tabs>
          <w:tab w:val="num" w:pos="5040"/>
        </w:tabs>
        <w:ind w:left="5040" w:hanging="360"/>
      </w:pPr>
      <w:rPr>
        <w:rFonts w:ascii="Arial" w:hAnsi="Arial" w:hint="default"/>
      </w:rPr>
    </w:lvl>
    <w:lvl w:ilvl="7" w:tplc="6A7A4FD2" w:tentative="1">
      <w:start w:val="1"/>
      <w:numFmt w:val="bullet"/>
      <w:lvlText w:val="•"/>
      <w:lvlJc w:val="left"/>
      <w:pPr>
        <w:tabs>
          <w:tab w:val="num" w:pos="5760"/>
        </w:tabs>
        <w:ind w:left="5760" w:hanging="360"/>
      </w:pPr>
      <w:rPr>
        <w:rFonts w:ascii="Arial" w:hAnsi="Arial" w:hint="default"/>
      </w:rPr>
    </w:lvl>
    <w:lvl w:ilvl="8" w:tplc="9B4E96D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6D96B80"/>
    <w:multiLevelType w:val="hybridMultilevel"/>
    <w:tmpl w:val="CA2CB7B2"/>
    <w:lvl w:ilvl="0" w:tplc="C27E0680">
      <w:start w:val="1"/>
      <w:numFmt w:val="bullet"/>
      <w:lvlText w:val="•"/>
      <w:lvlJc w:val="left"/>
      <w:pPr>
        <w:tabs>
          <w:tab w:val="num" w:pos="720"/>
        </w:tabs>
        <w:ind w:left="720" w:hanging="360"/>
      </w:pPr>
      <w:rPr>
        <w:rFonts w:ascii="Arial" w:hAnsi="Arial" w:hint="default"/>
      </w:rPr>
    </w:lvl>
    <w:lvl w:ilvl="1" w:tplc="ADF64008" w:tentative="1">
      <w:start w:val="1"/>
      <w:numFmt w:val="bullet"/>
      <w:lvlText w:val="•"/>
      <w:lvlJc w:val="left"/>
      <w:pPr>
        <w:tabs>
          <w:tab w:val="num" w:pos="1440"/>
        </w:tabs>
        <w:ind w:left="1440" w:hanging="360"/>
      </w:pPr>
      <w:rPr>
        <w:rFonts w:ascii="Arial" w:hAnsi="Arial" w:hint="default"/>
      </w:rPr>
    </w:lvl>
    <w:lvl w:ilvl="2" w:tplc="DC96266A" w:tentative="1">
      <w:start w:val="1"/>
      <w:numFmt w:val="bullet"/>
      <w:lvlText w:val="•"/>
      <w:lvlJc w:val="left"/>
      <w:pPr>
        <w:tabs>
          <w:tab w:val="num" w:pos="2160"/>
        </w:tabs>
        <w:ind w:left="2160" w:hanging="360"/>
      </w:pPr>
      <w:rPr>
        <w:rFonts w:ascii="Arial" w:hAnsi="Arial" w:hint="default"/>
      </w:rPr>
    </w:lvl>
    <w:lvl w:ilvl="3" w:tplc="F920D986" w:tentative="1">
      <w:start w:val="1"/>
      <w:numFmt w:val="bullet"/>
      <w:lvlText w:val="•"/>
      <w:lvlJc w:val="left"/>
      <w:pPr>
        <w:tabs>
          <w:tab w:val="num" w:pos="2880"/>
        </w:tabs>
        <w:ind w:left="2880" w:hanging="360"/>
      </w:pPr>
      <w:rPr>
        <w:rFonts w:ascii="Arial" w:hAnsi="Arial" w:hint="default"/>
      </w:rPr>
    </w:lvl>
    <w:lvl w:ilvl="4" w:tplc="8216E95E" w:tentative="1">
      <w:start w:val="1"/>
      <w:numFmt w:val="bullet"/>
      <w:lvlText w:val="•"/>
      <w:lvlJc w:val="left"/>
      <w:pPr>
        <w:tabs>
          <w:tab w:val="num" w:pos="3600"/>
        </w:tabs>
        <w:ind w:left="3600" w:hanging="360"/>
      </w:pPr>
      <w:rPr>
        <w:rFonts w:ascii="Arial" w:hAnsi="Arial" w:hint="default"/>
      </w:rPr>
    </w:lvl>
    <w:lvl w:ilvl="5" w:tplc="5C50CA3C" w:tentative="1">
      <w:start w:val="1"/>
      <w:numFmt w:val="bullet"/>
      <w:lvlText w:val="•"/>
      <w:lvlJc w:val="left"/>
      <w:pPr>
        <w:tabs>
          <w:tab w:val="num" w:pos="4320"/>
        </w:tabs>
        <w:ind w:left="4320" w:hanging="360"/>
      </w:pPr>
      <w:rPr>
        <w:rFonts w:ascii="Arial" w:hAnsi="Arial" w:hint="default"/>
      </w:rPr>
    </w:lvl>
    <w:lvl w:ilvl="6" w:tplc="1A987FDC" w:tentative="1">
      <w:start w:val="1"/>
      <w:numFmt w:val="bullet"/>
      <w:lvlText w:val="•"/>
      <w:lvlJc w:val="left"/>
      <w:pPr>
        <w:tabs>
          <w:tab w:val="num" w:pos="5040"/>
        </w:tabs>
        <w:ind w:left="5040" w:hanging="360"/>
      </w:pPr>
      <w:rPr>
        <w:rFonts w:ascii="Arial" w:hAnsi="Arial" w:hint="default"/>
      </w:rPr>
    </w:lvl>
    <w:lvl w:ilvl="7" w:tplc="911A1470" w:tentative="1">
      <w:start w:val="1"/>
      <w:numFmt w:val="bullet"/>
      <w:lvlText w:val="•"/>
      <w:lvlJc w:val="left"/>
      <w:pPr>
        <w:tabs>
          <w:tab w:val="num" w:pos="5760"/>
        </w:tabs>
        <w:ind w:left="5760" w:hanging="360"/>
      </w:pPr>
      <w:rPr>
        <w:rFonts w:ascii="Arial" w:hAnsi="Arial" w:hint="default"/>
      </w:rPr>
    </w:lvl>
    <w:lvl w:ilvl="8" w:tplc="75F6C5C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7673205"/>
    <w:multiLevelType w:val="hybridMultilevel"/>
    <w:tmpl w:val="27DC935A"/>
    <w:lvl w:ilvl="0" w:tplc="6F28EA54">
      <w:start w:val="1"/>
      <w:numFmt w:val="bullet"/>
      <w:lvlText w:val="•"/>
      <w:lvlJc w:val="left"/>
      <w:pPr>
        <w:tabs>
          <w:tab w:val="num" w:pos="720"/>
        </w:tabs>
        <w:ind w:left="720" w:hanging="360"/>
      </w:pPr>
      <w:rPr>
        <w:rFonts w:ascii="Arial" w:hAnsi="Arial" w:hint="default"/>
      </w:rPr>
    </w:lvl>
    <w:lvl w:ilvl="1" w:tplc="2834C082" w:tentative="1">
      <w:start w:val="1"/>
      <w:numFmt w:val="bullet"/>
      <w:lvlText w:val="•"/>
      <w:lvlJc w:val="left"/>
      <w:pPr>
        <w:tabs>
          <w:tab w:val="num" w:pos="1440"/>
        </w:tabs>
        <w:ind w:left="1440" w:hanging="360"/>
      </w:pPr>
      <w:rPr>
        <w:rFonts w:ascii="Arial" w:hAnsi="Arial" w:hint="default"/>
      </w:rPr>
    </w:lvl>
    <w:lvl w:ilvl="2" w:tplc="C7B4C6FA" w:tentative="1">
      <w:start w:val="1"/>
      <w:numFmt w:val="bullet"/>
      <w:lvlText w:val="•"/>
      <w:lvlJc w:val="left"/>
      <w:pPr>
        <w:tabs>
          <w:tab w:val="num" w:pos="2160"/>
        </w:tabs>
        <w:ind w:left="2160" w:hanging="360"/>
      </w:pPr>
      <w:rPr>
        <w:rFonts w:ascii="Arial" w:hAnsi="Arial" w:hint="default"/>
      </w:rPr>
    </w:lvl>
    <w:lvl w:ilvl="3" w:tplc="F4249474" w:tentative="1">
      <w:start w:val="1"/>
      <w:numFmt w:val="bullet"/>
      <w:lvlText w:val="•"/>
      <w:lvlJc w:val="left"/>
      <w:pPr>
        <w:tabs>
          <w:tab w:val="num" w:pos="2880"/>
        </w:tabs>
        <w:ind w:left="2880" w:hanging="360"/>
      </w:pPr>
      <w:rPr>
        <w:rFonts w:ascii="Arial" w:hAnsi="Arial" w:hint="default"/>
      </w:rPr>
    </w:lvl>
    <w:lvl w:ilvl="4" w:tplc="CBB46A86" w:tentative="1">
      <w:start w:val="1"/>
      <w:numFmt w:val="bullet"/>
      <w:lvlText w:val="•"/>
      <w:lvlJc w:val="left"/>
      <w:pPr>
        <w:tabs>
          <w:tab w:val="num" w:pos="3600"/>
        </w:tabs>
        <w:ind w:left="3600" w:hanging="360"/>
      </w:pPr>
      <w:rPr>
        <w:rFonts w:ascii="Arial" w:hAnsi="Arial" w:hint="default"/>
      </w:rPr>
    </w:lvl>
    <w:lvl w:ilvl="5" w:tplc="30520A84" w:tentative="1">
      <w:start w:val="1"/>
      <w:numFmt w:val="bullet"/>
      <w:lvlText w:val="•"/>
      <w:lvlJc w:val="left"/>
      <w:pPr>
        <w:tabs>
          <w:tab w:val="num" w:pos="4320"/>
        </w:tabs>
        <w:ind w:left="4320" w:hanging="360"/>
      </w:pPr>
      <w:rPr>
        <w:rFonts w:ascii="Arial" w:hAnsi="Arial" w:hint="default"/>
      </w:rPr>
    </w:lvl>
    <w:lvl w:ilvl="6" w:tplc="A84E306E" w:tentative="1">
      <w:start w:val="1"/>
      <w:numFmt w:val="bullet"/>
      <w:lvlText w:val="•"/>
      <w:lvlJc w:val="left"/>
      <w:pPr>
        <w:tabs>
          <w:tab w:val="num" w:pos="5040"/>
        </w:tabs>
        <w:ind w:left="5040" w:hanging="360"/>
      </w:pPr>
      <w:rPr>
        <w:rFonts w:ascii="Arial" w:hAnsi="Arial" w:hint="default"/>
      </w:rPr>
    </w:lvl>
    <w:lvl w:ilvl="7" w:tplc="337EF446" w:tentative="1">
      <w:start w:val="1"/>
      <w:numFmt w:val="bullet"/>
      <w:lvlText w:val="•"/>
      <w:lvlJc w:val="left"/>
      <w:pPr>
        <w:tabs>
          <w:tab w:val="num" w:pos="5760"/>
        </w:tabs>
        <w:ind w:left="5760" w:hanging="360"/>
      </w:pPr>
      <w:rPr>
        <w:rFonts w:ascii="Arial" w:hAnsi="Arial" w:hint="default"/>
      </w:rPr>
    </w:lvl>
    <w:lvl w:ilvl="8" w:tplc="CA4EAC4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8DC1CCC"/>
    <w:multiLevelType w:val="hybridMultilevel"/>
    <w:tmpl w:val="DE8E94C8"/>
    <w:lvl w:ilvl="0" w:tplc="5AF4B31E">
      <w:start w:val="1"/>
      <w:numFmt w:val="bullet"/>
      <w:lvlText w:val="•"/>
      <w:lvlJc w:val="left"/>
      <w:pPr>
        <w:tabs>
          <w:tab w:val="num" w:pos="720"/>
        </w:tabs>
        <w:ind w:left="720" w:hanging="360"/>
      </w:pPr>
      <w:rPr>
        <w:rFonts w:ascii="Times New Roman" w:hAnsi="Times New Roman" w:hint="default"/>
      </w:rPr>
    </w:lvl>
    <w:lvl w:ilvl="1" w:tplc="1810A2EA" w:tentative="1">
      <w:start w:val="1"/>
      <w:numFmt w:val="bullet"/>
      <w:lvlText w:val="•"/>
      <w:lvlJc w:val="left"/>
      <w:pPr>
        <w:tabs>
          <w:tab w:val="num" w:pos="1440"/>
        </w:tabs>
        <w:ind w:left="1440" w:hanging="360"/>
      </w:pPr>
      <w:rPr>
        <w:rFonts w:ascii="Times New Roman" w:hAnsi="Times New Roman" w:hint="default"/>
      </w:rPr>
    </w:lvl>
    <w:lvl w:ilvl="2" w:tplc="6A84ABEC" w:tentative="1">
      <w:start w:val="1"/>
      <w:numFmt w:val="bullet"/>
      <w:lvlText w:val="•"/>
      <w:lvlJc w:val="left"/>
      <w:pPr>
        <w:tabs>
          <w:tab w:val="num" w:pos="2160"/>
        </w:tabs>
        <w:ind w:left="2160" w:hanging="360"/>
      </w:pPr>
      <w:rPr>
        <w:rFonts w:ascii="Times New Roman" w:hAnsi="Times New Roman" w:hint="default"/>
      </w:rPr>
    </w:lvl>
    <w:lvl w:ilvl="3" w:tplc="0CE6430C" w:tentative="1">
      <w:start w:val="1"/>
      <w:numFmt w:val="bullet"/>
      <w:lvlText w:val="•"/>
      <w:lvlJc w:val="left"/>
      <w:pPr>
        <w:tabs>
          <w:tab w:val="num" w:pos="2880"/>
        </w:tabs>
        <w:ind w:left="2880" w:hanging="360"/>
      </w:pPr>
      <w:rPr>
        <w:rFonts w:ascii="Times New Roman" w:hAnsi="Times New Roman" w:hint="default"/>
      </w:rPr>
    </w:lvl>
    <w:lvl w:ilvl="4" w:tplc="96A85056" w:tentative="1">
      <w:start w:val="1"/>
      <w:numFmt w:val="bullet"/>
      <w:lvlText w:val="•"/>
      <w:lvlJc w:val="left"/>
      <w:pPr>
        <w:tabs>
          <w:tab w:val="num" w:pos="3600"/>
        </w:tabs>
        <w:ind w:left="3600" w:hanging="360"/>
      </w:pPr>
      <w:rPr>
        <w:rFonts w:ascii="Times New Roman" w:hAnsi="Times New Roman" w:hint="default"/>
      </w:rPr>
    </w:lvl>
    <w:lvl w:ilvl="5" w:tplc="6D9C9A02" w:tentative="1">
      <w:start w:val="1"/>
      <w:numFmt w:val="bullet"/>
      <w:lvlText w:val="•"/>
      <w:lvlJc w:val="left"/>
      <w:pPr>
        <w:tabs>
          <w:tab w:val="num" w:pos="4320"/>
        </w:tabs>
        <w:ind w:left="4320" w:hanging="360"/>
      </w:pPr>
      <w:rPr>
        <w:rFonts w:ascii="Times New Roman" w:hAnsi="Times New Roman" w:hint="default"/>
      </w:rPr>
    </w:lvl>
    <w:lvl w:ilvl="6" w:tplc="AC84D254" w:tentative="1">
      <w:start w:val="1"/>
      <w:numFmt w:val="bullet"/>
      <w:lvlText w:val="•"/>
      <w:lvlJc w:val="left"/>
      <w:pPr>
        <w:tabs>
          <w:tab w:val="num" w:pos="5040"/>
        </w:tabs>
        <w:ind w:left="5040" w:hanging="360"/>
      </w:pPr>
      <w:rPr>
        <w:rFonts w:ascii="Times New Roman" w:hAnsi="Times New Roman" w:hint="default"/>
      </w:rPr>
    </w:lvl>
    <w:lvl w:ilvl="7" w:tplc="9B84AB30" w:tentative="1">
      <w:start w:val="1"/>
      <w:numFmt w:val="bullet"/>
      <w:lvlText w:val="•"/>
      <w:lvlJc w:val="left"/>
      <w:pPr>
        <w:tabs>
          <w:tab w:val="num" w:pos="5760"/>
        </w:tabs>
        <w:ind w:left="5760" w:hanging="360"/>
      </w:pPr>
      <w:rPr>
        <w:rFonts w:ascii="Times New Roman" w:hAnsi="Times New Roman" w:hint="default"/>
      </w:rPr>
    </w:lvl>
    <w:lvl w:ilvl="8" w:tplc="ED403F5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08F4347D"/>
    <w:multiLevelType w:val="hybridMultilevel"/>
    <w:tmpl w:val="FD2C1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A4655EE"/>
    <w:multiLevelType w:val="hybridMultilevel"/>
    <w:tmpl w:val="E4760C10"/>
    <w:lvl w:ilvl="0" w:tplc="6A0238F2">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0E8E7E94"/>
    <w:multiLevelType w:val="hybridMultilevel"/>
    <w:tmpl w:val="833C01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0E9F2A3A"/>
    <w:multiLevelType w:val="hybridMultilevel"/>
    <w:tmpl w:val="F2FC41D6"/>
    <w:lvl w:ilvl="0" w:tplc="CB9E10C6">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0EA75775"/>
    <w:multiLevelType w:val="multilevel"/>
    <w:tmpl w:val="D0084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7A0AC6"/>
    <w:multiLevelType w:val="hybridMultilevel"/>
    <w:tmpl w:val="1DB86B96"/>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3" w15:restartNumberingAfterBreak="0">
    <w:nsid w:val="18814EDD"/>
    <w:multiLevelType w:val="hybridMultilevel"/>
    <w:tmpl w:val="358492AC"/>
    <w:lvl w:ilvl="0" w:tplc="915E49EC">
      <w:numFmt w:val="bullet"/>
      <w:lvlText w:val="-"/>
      <w:lvlJc w:val="left"/>
      <w:pPr>
        <w:ind w:left="1211" w:hanging="360"/>
      </w:pPr>
      <w:rPr>
        <w:rFonts w:ascii="Arial" w:eastAsia="MS Mincho"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4" w15:restartNumberingAfterBreak="0">
    <w:nsid w:val="1A7F3AEB"/>
    <w:multiLevelType w:val="hybridMultilevel"/>
    <w:tmpl w:val="25CEDCD6"/>
    <w:lvl w:ilvl="0" w:tplc="000F0409">
      <w:start w:val="1"/>
      <w:numFmt w:val="decimal"/>
      <w:lvlText w:val="%1."/>
      <w:lvlJc w:val="left"/>
      <w:pPr>
        <w:tabs>
          <w:tab w:val="num" w:pos="720"/>
        </w:tabs>
        <w:ind w:left="720" w:hanging="360"/>
      </w:pPr>
    </w:lvl>
    <w:lvl w:ilvl="1" w:tplc="00190409">
      <w:start w:val="1"/>
      <w:numFmt w:val="bullet"/>
      <w:lvlText w:val=""/>
      <w:lvlJc w:val="left"/>
      <w:pPr>
        <w:tabs>
          <w:tab w:val="num" w:pos="1440"/>
        </w:tabs>
        <w:ind w:left="1440" w:hanging="360"/>
      </w:pPr>
      <w:rPr>
        <w:rFonts w:ascii="Symbol" w:hAnsi="Symbol" w:hint="default"/>
        <w:sz w:val="22"/>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1CB877B2"/>
    <w:multiLevelType w:val="hybridMultilevel"/>
    <w:tmpl w:val="7A5E04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DF91840"/>
    <w:multiLevelType w:val="hybridMultilevel"/>
    <w:tmpl w:val="E46A3B3C"/>
    <w:lvl w:ilvl="0" w:tplc="915E49EC">
      <w:numFmt w:val="bullet"/>
      <w:lvlText w:val="-"/>
      <w:lvlJc w:val="left"/>
      <w:pPr>
        <w:ind w:left="2062" w:hanging="360"/>
      </w:pPr>
      <w:rPr>
        <w:rFonts w:ascii="Arial" w:eastAsia="MS Mincho" w:hAnsi="Arial" w:cs="Aria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7" w15:restartNumberingAfterBreak="0">
    <w:nsid w:val="1F635516"/>
    <w:multiLevelType w:val="hybridMultilevel"/>
    <w:tmpl w:val="FB72DDF6"/>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8" w15:restartNumberingAfterBreak="0">
    <w:nsid w:val="200E6C59"/>
    <w:multiLevelType w:val="multilevel"/>
    <w:tmpl w:val="BD969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6722F32"/>
    <w:multiLevelType w:val="multilevel"/>
    <w:tmpl w:val="A56A4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C4749A0"/>
    <w:multiLevelType w:val="multilevel"/>
    <w:tmpl w:val="70B64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CFB4A0A"/>
    <w:multiLevelType w:val="hybridMultilevel"/>
    <w:tmpl w:val="3692D9F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2" w15:restartNumberingAfterBreak="0">
    <w:nsid w:val="2F43698B"/>
    <w:multiLevelType w:val="hybridMultilevel"/>
    <w:tmpl w:val="B0FC34F8"/>
    <w:lvl w:ilvl="0" w:tplc="7A582738">
      <w:start w:val="1"/>
      <w:numFmt w:val="bullet"/>
      <w:lvlText w:val="•"/>
      <w:lvlJc w:val="left"/>
      <w:pPr>
        <w:tabs>
          <w:tab w:val="num" w:pos="720"/>
        </w:tabs>
        <w:ind w:left="720" w:hanging="360"/>
      </w:pPr>
      <w:rPr>
        <w:rFonts w:ascii="Times New Roman" w:hAnsi="Times New Roman" w:hint="default"/>
      </w:rPr>
    </w:lvl>
    <w:lvl w:ilvl="1" w:tplc="FE20CC3C">
      <w:start w:val="1"/>
      <w:numFmt w:val="bullet"/>
      <w:lvlText w:val="•"/>
      <w:lvlJc w:val="left"/>
      <w:pPr>
        <w:tabs>
          <w:tab w:val="num" w:pos="1440"/>
        </w:tabs>
        <w:ind w:left="1440" w:hanging="360"/>
      </w:pPr>
      <w:rPr>
        <w:rFonts w:ascii="Times New Roman" w:hAnsi="Times New Roman" w:hint="default"/>
      </w:rPr>
    </w:lvl>
    <w:lvl w:ilvl="2" w:tplc="D8E6AFB0" w:tentative="1">
      <w:start w:val="1"/>
      <w:numFmt w:val="bullet"/>
      <w:lvlText w:val="•"/>
      <w:lvlJc w:val="left"/>
      <w:pPr>
        <w:tabs>
          <w:tab w:val="num" w:pos="2160"/>
        </w:tabs>
        <w:ind w:left="2160" w:hanging="360"/>
      </w:pPr>
      <w:rPr>
        <w:rFonts w:ascii="Times New Roman" w:hAnsi="Times New Roman" w:hint="default"/>
      </w:rPr>
    </w:lvl>
    <w:lvl w:ilvl="3" w:tplc="98928FE6" w:tentative="1">
      <w:start w:val="1"/>
      <w:numFmt w:val="bullet"/>
      <w:lvlText w:val="•"/>
      <w:lvlJc w:val="left"/>
      <w:pPr>
        <w:tabs>
          <w:tab w:val="num" w:pos="2880"/>
        </w:tabs>
        <w:ind w:left="2880" w:hanging="360"/>
      </w:pPr>
      <w:rPr>
        <w:rFonts w:ascii="Times New Roman" w:hAnsi="Times New Roman" w:hint="default"/>
      </w:rPr>
    </w:lvl>
    <w:lvl w:ilvl="4" w:tplc="07FCB59C" w:tentative="1">
      <w:start w:val="1"/>
      <w:numFmt w:val="bullet"/>
      <w:lvlText w:val="•"/>
      <w:lvlJc w:val="left"/>
      <w:pPr>
        <w:tabs>
          <w:tab w:val="num" w:pos="3600"/>
        </w:tabs>
        <w:ind w:left="3600" w:hanging="360"/>
      </w:pPr>
      <w:rPr>
        <w:rFonts w:ascii="Times New Roman" w:hAnsi="Times New Roman" w:hint="default"/>
      </w:rPr>
    </w:lvl>
    <w:lvl w:ilvl="5" w:tplc="911A32D6" w:tentative="1">
      <w:start w:val="1"/>
      <w:numFmt w:val="bullet"/>
      <w:lvlText w:val="•"/>
      <w:lvlJc w:val="left"/>
      <w:pPr>
        <w:tabs>
          <w:tab w:val="num" w:pos="4320"/>
        </w:tabs>
        <w:ind w:left="4320" w:hanging="360"/>
      </w:pPr>
      <w:rPr>
        <w:rFonts w:ascii="Times New Roman" w:hAnsi="Times New Roman" w:hint="default"/>
      </w:rPr>
    </w:lvl>
    <w:lvl w:ilvl="6" w:tplc="B470DB7E" w:tentative="1">
      <w:start w:val="1"/>
      <w:numFmt w:val="bullet"/>
      <w:lvlText w:val="•"/>
      <w:lvlJc w:val="left"/>
      <w:pPr>
        <w:tabs>
          <w:tab w:val="num" w:pos="5040"/>
        </w:tabs>
        <w:ind w:left="5040" w:hanging="360"/>
      </w:pPr>
      <w:rPr>
        <w:rFonts w:ascii="Times New Roman" w:hAnsi="Times New Roman" w:hint="default"/>
      </w:rPr>
    </w:lvl>
    <w:lvl w:ilvl="7" w:tplc="07CEADB8" w:tentative="1">
      <w:start w:val="1"/>
      <w:numFmt w:val="bullet"/>
      <w:lvlText w:val="•"/>
      <w:lvlJc w:val="left"/>
      <w:pPr>
        <w:tabs>
          <w:tab w:val="num" w:pos="5760"/>
        </w:tabs>
        <w:ind w:left="5760" w:hanging="360"/>
      </w:pPr>
      <w:rPr>
        <w:rFonts w:ascii="Times New Roman" w:hAnsi="Times New Roman" w:hint="default"/>
      </w:rPr>
    </w:lvl>
    <w:lvl w:ilvl="8" w:tplc="0BC0271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3134551C"/>
    <w:multiLevelType w:val="hybridMultilevel"/>
    <w:tmpl w:val="972CF69E"/>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4" w15:restartNumberingAfterBreak="0">
    <w:nsid w:val="3A191F2D"/>
    <w:multiLevelType w:val="hybridMultilevel"/>
    <w:tmpl w:val="90F46734"/>
    <w:lvl w:ilvl="0" w:tplc="E85E1D6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13C6D6C"/>
    <w:multiLevelType w:val="multilevel"/>
    <w:tmpl w:val="4CFCB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4C02D5E"/>
    <w:multiLevelType w:val="hybridMultilevel"/>
    <w:tmpl w:val="515A74DE"/>
    <w:lvl w:ilvl="0" w:tplc="9BFC9784">
      <w:numFmt w:val="bullet"/>
      <w:lvlText w:val="-"/>
      <w:lvlJc w:val="left"/>
      <w:pPr>
        <w:tabs>
          <w:tab w:val="num" w:pos="1065"/>
        </w:tabs>
        <w:ind w:left="1065" w:hanging="705"/>
      </w:pPr>
      <w:rPr>
        <w:rFonts w:ascii="Times New Roman" w:eastAsia="MS Mincho"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172D3F"/>
    <w:multiLevelType w:val="multilevel"/>
    <w:tmpl w:val="24760A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9601E08"/>
    <w:multiLevelType w:val="hybridMultilevel"/>
    <w:tmpl w:val="FD22CCF4"/>
    <w:lvl w:ilvl="0" w:tplc="1540807E">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9" w15:restartNumberingAfterBreak="0">
    <w:nsid w:val="4CE776CD"/>
    <w:multiLevelType w:val="hybridMultilevel"/>
    <w:tmpl w:val="DBFE2F42"/>
    <w:lvl w:ilvl="0" w:tplc="635E6EA6">
      <w:start w:val="1"/>
      <w:numFmt w:val="bullet"/>
      <w:lvlText w:val="•"/>
      <w:lvlJc w:val="left"/>
      <w:pPr>
        <w:tabs>
          <w:tab w:val="num" w:pos="720"/>
        </w:tabs>
        <w:ind w:left="720" w:hanging="360"/>
      </w:pPr>
      <w:rPr>
        <w:rFonts w:ascii="Arial" w:hAnsi="Arial" w:hint="default"/>
      </w:rPr>
    </w:lvl>
    <w:lvl w:ilvl="1" w:tplc="54E8C77A" w:tentative="1">
      <w:start w:val="1"/>
      <w:numFmt w:val="bullet"/>
      <w:lvlText w:val="•"/>
      <w:lvlJc w:val="left"/>
      <w:pPr>
        <w:tabs>
          <w:tab w:val="num" w:pos="1440"/>
        </w:tabs>
        <w:ind w:left="1440" w:hanging="360"/>
      </w:pPr>
      <w:rPr>
        <w:rFonts w:ascii="Arial" w:hAnsi="Arial" w:hint="default"/>
      </w:rPr>
    </w:lvl>
    <w:lvl w:ilvl="2" w:tplc="4E4AE32C" w:tentative="1">
      <w:start w:val="1"/>
      <w:numFmt w:val="bullet"/>
      <w:lvlText w:val="•"/>
      <w:lvlJc w:val="left"/>
      <w:pPr>
        <w:tabs>
          <w:tab w:val="num" w:pos="2160"/>
        </w:tabs>
        <w:ind w:left="2160" w:hanging="360"/>
      </w:pPr>
      <w:rPr>
        <w:rFonts w:ascii="Arial" w:hAnsi="Arial" w:hint="default"/>
      </w:rPr>
    </w:lvl>
    <w:lvl w:ilvl="3" w:tplc="8B662E60" w:tentative="1">
      <w:start w:val="1"/>
      <w:numFmt w:val="bullet"/>
      <w:lvlText w:val="•"/>
      <w:lvlJc w:val="left"/>
      <w:pPr>
        <w:tabs>
          <w:tab w:val="num" w:pos="2880"/>
        </w:tabs>
        <w:ind w:left="2880" w:hanging="360"/>
      </w:pPr>
      <w:rPr>
        <w:rFonts w:ascii="Arial" w:hAnsi="Arial" w:hint="default"/>
      </w:rPr>
    </w:lvl>
    <w:lvl w:ilvl="4" w:tplc="A11ADF4C" w:tentative="1">
      <w:start w:val="1"/>
      <w:numFmt w:val="bullet"/>
      <w:lvlText w:val="•"/>
      <w:lvlJc w:val="left"/>
      <w:pPr>
        <w:tabs>
          <w:tab w:val="num" w:pos="3600"/>
        </w:tabs>
        <w:ind w:left="3600" w:hanging="360"/>
      </w:pPr>
      <w:rPr>
        <w:rFonts w:ascii="Arial" w:hAnsi="Arial" w:hint="default"/>
      </w:rPr>
    </w:lvl>
    <w:lvl w:ilvl="5" w:tplc="E828CD56" w:tentative="1">
      <w:start w:val="1"/>
      <w:numFmt w:val="bullet"/>
      <w:lvlText w:val="•"/>
      <w:lvlJc w:val="left"/>
      <w:pPr>
        <w:tabs>
          <w:tab w:val="num" w:pos="4320"/>
        </w:tabs>
        <w:ind w:left="4320" w:hanging="360"/>
      </w:pPr>
      <w:rPr>
        <w:rFonts w:ascii="Arial" w:hAnsi="Arial" w:hint="default"/>
      </w:rPr>
    </w:lvl>
    <w:lvl w:ilvl="6" w:tplc="F120FDE8" w:tentative="1">
      <w:start w:val="1"/>
      <w:numFmt w:val="bullet"/>
      <w:lvlText w:val="•"/>
      <w:lvlJc w:val="left"/>
      <w:pPr>
        <w:tabs>
          <w:tab w:val="num" w:pos="5040"/>
        </w:tabs>
        <w:ind w:left="5040" w:hanging="360"/>
      </w:pPr>
      <w:rPr>
        <w:rFonts w:ascii="Arial" w:hAnsi="Arial" w:hint="default"/>
      </w:rPr>
    </w:lvl>
    <w:lvl w:ilvl="7" w:tplc="49EC2F44" w:tentative="1">
      <w:start w:val="1"/>
      <w:numFmt w:val="bullet"/>
      <w:lvlText w:val="•"/>
      <w:lvlJc w:val="left"/>
      <w:pPr>
        <w:tabs>
          <w:tab w:val="num" w:pos="5760"/>
        </w:tabs>
        <w:ind w:left="5760" w:hanging="360"/>
      </w:pPr>
      <w:rPr>
        <w:rFonts w:ascii="Arial" w:hAnsi="Arial" w:hint="default"/>
      </w:rPr>
    </w:lvl>
    <w:lvl w:ilvl="8" w:tplc="C060DAD4"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4464329"/>
    <w:multiLevelType w:val="hybridMultilevel"/>
    <w:tmpl w:val="7302838C"/>
    <w:lvl w:ilvl="0" w:tplc="F2D444A2">
      <w:start w:val="1"/>
      <w:numFmt w:val="bullet"/>
      <w:lvlText w:val=""/>
      <w:lvlJc w:val="left"/>
      <w:pPr>
        <w:tabs>
          <w:tab w:val="num" w:pos="720"/>
        </w:tabs>
        <w:ind w:left="720" w:hanging="360"/>
      </w:pPr>
      <w:rPr>
        <w:rFonts w:ascii="Wingdings" w:hAnsi="Wingdings" w:hint="default"/>
      </w:rPr>
    </w:lvl>
    <w:lvl w:ilvl="1" w:tplc="6E8A36FA" w:tentative="1">
      <w:start w:val="1"/>
      <w:numFmt w:val="bullet"/>
      <w:lvlText w:val=""/>
      <w:lvlJc w:val="left"/>
      <w:pPr>
        <w:tabs>
          <w:tab w:val="num" w:pos="1440"/>
        </w:tabs>
        <w:ind w:left="1440" w:hanging="360"/>
      </w:pPr>
      <w:rPr>
        <w:rFonts w:ascii="Wingdings" w:hAnsi="Wingdings" w:hint="default"/>
      </w:rPr>
    </w:lvl>
    <w:lvl w:ilvl="2" w:tplc="980EBDD4" w:tentative="1">
      <w:start w:val="1"/>
      <w:numFmt w:val="bullet"/>
      <w:lvlText w:val=""/>
      <w:lvlJc w:val="left"/>
      <w:pPr>
        <w:tabs>
          <w:tab w:val="num" w:pos="2160"/>
        </w:tabs>
        <w:ind w:left="2160" w:hanging="360"/>
      </w:pPr>
      <w:rPr>
        <w:rFonts w:ascii="Wingdings" w:hAnsi="Wingdings" w:hint="default"/>
      </w:rPr>
    </w:lvl>
    <w:lvl w:ilvl="3" w:tplc="E7C4E83A" w:tentative="1">
      <w:start w:val="1"/>
      <w:numFmt w:val="bullet"/>
      <w:lvlText w:val=""/>
      <w:lvlJc w:val="left"/>
      <w:pPr>
        <w:tabs>
          <w:tab w:val="num" w:pos="2880"/>
        </w:tabs>
        <w:ind w:left="2880" w:hanging="360"/>
      </w:pPr>
      <w:rPr>
        <w:rFonts w:ascii="Wingdings" w:hAnsi="Wingdings" w:hint="default"/>
      </w:rPr>
    </w:lvl>
    <w:lvl w:ilvl="4" w:tplc="BF849E8C" w:tentative="1">
      <w:start w:val="1"/>
      <w:numFmt w:val="bullet"/>
      <w:lvlText w:val=""/>
      <w:lvlJc w:val="left"/>
      <w:pPr>
        <w:tabs>
          <w:tab w:val="num" w:pos="3600"/>
        </w:tabs>
        <w:ind w:left="3600" w:hanging="360"/>
      </w:pPr>
      <w:rPr>
        <w:rFonts w:ascii="Wingdings" w:hAnsi="Wingdings" w:hint="default"/>
      </w:rPr>
    </w:lvl>
    <w:lvl w:ilvl="5" w:tplc="F61C1F84" w:tentative="1">
      <w:start w:val="1"/>
      <w:numFmt w:val="bullet"/>
      <w:lvlText w:val=""/>
      <w:lvlJc w:val="left"/>
      <w:pPr>
        <w:tabs>
          <w:tab w:val="num" w:pos="4320"/>
        </w:tabs>
        <w:ind w:left="4320" w:hanging="360"/>
      </w:pPr>
      <w:rPr>
        <w:rFonts w:ascii="Wingdings" w:hAnsi="Wingdings" w:hint="default"/>
      </w:rPr>
    </w:lvl>
    <w:lvl w:ilvl="6" w:tplc="5AA01B42" w:tentative="1">
      <w:start w:val="1"/>
      <w:numFmt w:val="bullet"/>
      <w:lvlText w:val=""/>
      <w:lvlJc w:val="left"/>
      <w:pPr>
        <w:tabs>
          <w:tab w:val="num" w:pos="5040"/>
        </w:tabs>
        <w:ind w:left="5040" w:hanging="360"/>
      </w:pPr>
      <w:rPr>
        <w:rFonts w:ascii="Wingdings" w:hAnsi="Wingdings" w:hint="default"/>
      </w:rPr>
    </w:lvl>
    <w:lvl w:ilvl="7" w:tplc="078E0B7C" w:tentative="1">
      <w:start w:val="1"/>
      <w:numFmt w:val="bullet"/>
      <w:lvlText w:val=""/>
      <w:lvlJc w:val="left"/>
      <w:pPr>
        <w:tabs>
          <w:tab w:val="num" w:pos="5760"/>
        </w:tabs>
        <w:ind w:left="5760" w:hanging="360"/>
      </w:pPr>
      <w:rPr>
        <w:rFonts w:ascii="Wingdings" w:hAnsi="Wingdings" w:hint="default"/>
      </w:rPr>
    </w:lvl>
    <w:lvl w:ilvl="8" w:tplc="EC10D03E"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4324E4"/>
    <w:multiLevelType w:val="multilevel"/>
    <w:tmpl w:val="EB084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CDF0E62"/>
    <w:multiLevelType w:val="hybridMultilevel"/>
    <w:tmpl w:val="A412F424"/>
    <w:lvl w:ilvl="0" w:tplc="681C62FA">
      <w:start w:val="10"/>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4DE6F34"/>
    <w:multiLevelType w:val="hybridMultilevel"/>
    <w:tmpl w:val="DBD61B60"/>
    <w:lvl w:ilvl="0" w:tplc="43B268E0">
      <w:numFmt w:val="bullet"/>
      <w:lvlText w:val="-"/>
      <w:lvlJc w:val="left"/>
      <w:pPr>
        <w:ind w:left="1877" w:hanging="360"/>
      </w:pPr>
      <w:rPr>
        <w:rFonts w:ascii="Arial" w:eastAsia="MS Mincho" w:hAnsi="Arial" w:cs="Arial" w:hint="default"/>
      </w:rPr>
    </w:lvl>
    <w:lvl w:ilvl="1" w:tplc="04070003" w:tentative="1">
      <w:start w:val="1"/>
      <w:numFmt w:val="bullet"/>
      <w:lvlText w:val="o"/>
      <w:lvlJc w:val="left"/>
      <w:pPr>
        <w:ind w:left="2597" w:hanging="360"/>
      </w:pPr>
      <w:rPr>
        <w:rFonts w:ascii="Courier New" w:hAnsi="Courier New" w:cs="Courier New" w:hint="default"/>
      </w:rPr>
    </w:lvl>
    <w:lvl w:ilvl="2" w:tplc="04070005" w:tentative="1">
      <w:start w:val="1"/>
      <w:numFmt w:val="bullet"/>
      <w:lvlText w:val=""/>
      <w:lvlJc w:val="left"/>
      <w:pPr>
        <w:ind w:left="3317" w:hanging="360"/>
      </w:pPr>
      <w:rPr>
        <w:rFonts w:ascii="Wingdings" w:hAnsi="Wingdings" w:hint="default"/>
      </w:rPr>
    </w:lvl>
    <w:lvl w:ilvl="3" w:tplc="04070001" w:tentative="1">
      <w:start w:val="1"/>
      <w:numFmt w:val="bullet"/>
      <w:lvlText w:val=""/>
      <w:lvlJc w:val="left"/>
      <w:pPr>
        <w:ind w:left="4037" w:hanging="360"/>
      </w:pPr>
      <w:rPr>
        <w:rFonts w:ascii="Symbol" w:hAnsi="Symbol" w:hint="default"/>
      </w:rPr>
    </w:lvl>
    <w:lvl w:ilvl="4" w:tplc="04070003" w:tentative="1">
      <w:start w:val="1"/>
      <w:numFmt w:val="bullet"/>
      <w:lvlText w:val="o"/>
      <w:lvlJc w:val="left"/>
      <w:pPr>
        <w:ind w:left="4757" w:hanging="360"/>
      </w:pPr>
      <w:rPr>
        <w:rFonts w:ascii="Courier New" w:hAnsi="Courier New" w:cs="Courier New" w:hint="default"/>
      </w:rPr>
    </w:lvl>
    <w:lvl w:ilvl="5" w:tplc="04070005" w:tentative="1">
      <w:start w:val="1"/>
      <w:numFmt w:val="bullet"/>
      <w:lvlText w:val=""/>
      <w:lvlJc w:val="left"/>
      <w:pPr>
        <w:ind w:left="5477" w:hanging="360"/>
      </w:pPr>
      <w:rPr>
        <w:rFonts w:ascii="Wingdings" w:hAnsi="Wingdings" w:hint="default"/>
      </w:rPr>
    </w:lvl>
    <w:lvl w:ilvl="6" w:tplc="04070001" w:tentative="1">
      <w:start w:val="1"/>
      <w:numFmt w:val="bullet"/>
      <w:lvlText w:val=""/>
      <w:lvlJc w:val="left"/>
      <w:pPr>
        <w:ind w:left="6197" w:hanging="360"/>
      </w:pPr>
      <w:rPr>
        <w:rFonts w:ascii="Symbol" w:hAnsi="Symbol" w:hint="default"/>
      </w:rPr>
    </w:lvl>
    <w:lvl w:ilvl="7" w:tplc="04070003" w:tentative="1">
      <w:start w:val="1"/>
      <w:numFmt w:val="bullet"/>
      <w:lvlText w:val="o"/>
      <w:lvlJc w:val="left"/>
      <w:pPr>
        <w:ind w:left="6917" w:hanging="360"/>
      </w:pPr>
      <w:rPr>
        <w:rFonts w:ascii="Courier New" w:hAnsi="Courier New" w:cs="Courier New" w:hint="default"/>
      </w:rPr>
    </w:lvl>
    <w:lvl w:ilvl="8" w:tplc="04070005" w:tentative="1">
      <w:start w:val="1"/>
      <w:numFmt w:val="bullet"/>
      <w:lvlText w:val=""/>
      <w:lvlJc w:val="left"/>
      <w:pPr>
        <w:ind w:left="7637" w:hanging="360"/>
      </w:pPr>
      <w:rPr>
        <w:rFonts w:ascii="Wingdings" w:hAnsi="Wingdings" w:hint="default"/>
      </w:rPr>
    </w:lvl>
  </w:abstractNum>
  <w:abstractNum w:abstractNumId="34" w15:restartNumberingAfterBreak="0">
    <w:nsid w:val="70BF2F9F"/>
    <w:multiLevelType w:val="hybridMultilevel"/>
    <w:tmpl w:val="7098DF3C"/>
    <w:lvl w:ilvl="0" w:tplc="25F2191A">
      <w:start w:val="1"/>
      <w:numFmt w:val="lowerLetter"/>
      <w:lvlText w:val="%1)"/>
      <w:lvlJc w:val="left"/>
      <w:pPr>
        <w:tabs>
          <w:tab w:val="num" w:pos="1437"/>
        </w:tabs>
        <w:ind w:left="1437" w:hanging="360"/>
      </w:pPr>
      <w:rPr>
        <w:rFonts w:hint="default"/>
        <w:b/>
      </w:rPr>
    </w:lvl>
    <w:lvl w:ilvl="1" w:tplc="04070019" w:tentative="1">
      <w:start w:val="1"/>
      <w:numFmt w:val="lowerLetter"/>
      <w:lvlText w:val="%2."/>
      <w:lvlJc w:val="left"/>
      <w:pPr>
        <w:tabs>
          <w:tab w:val="num" w:pos="2157"/>
        </w:tabs>
        <w:ind w:left="2157" w:hanging="360"/>
      </w:pPr>
    </w:lvl>
    <w:lvl w:ilvl="2" w:tplc="0407001B" w:tentative="1">
      <w:start w:val="1"/>
      <w:numFmt w:val="lowerRoman"/>
      <w:lvlText w:val="%3."/>
      <w:lvlJc w:val="right"/>
      <w:pPr>
        <w:tabs>
          <w:tab w:val="num" w:pos="2877"/>
        </w:tabs>
        <w:ind w:left="2877" w:hanging="180"/>
      </w:pPr>
    </w:lvl>
    <w:lvl w:ilvl="3" w:tplc="0407000F" w:tentative="1">
      <w:start w:val="1"/>
      <w:numFmt w:val="decimal"/>
      <w:lvlText w:val="%4."/>
      <w:lvlJc w:val="left"/>
      <w:pPr>
        <w:tabs>
          <w:tab w:val="num" w:pos="3597"/>
        </w:tabs>
        <w:ind w:left="3597" w:hanging="360"/>
      </w:pPr>
    </w:lvl>
    <w:lvl w:ilvl="4" w:tplc="04070019" w:tentative="1">
      <w:start w:val="1"/>
      <w:numFmt w:val="lowerLetter"/>
      <w:lvlText w:val="%5."/>
      <w:lvlJc w:val="left"/>
      <w:pPr>
        <w:tabs>
          <w:tab w:val="num" w:pos="4317"/>
        </w:tabs>
        <w:ind w:left="4317" w:hanging="360"/>
      </w:pPr>
    </w:lvl>
    <w:lvl w:ilvl="5" w:tplc="0407001B" w:tentative="1">
      <w:start w:val="1"/>
      <w:numFmt w:val="lowerRoman"/>
      <w:lvlText w:val="%6."/>
      <w:lvlJc w:val="right"/>
      <w:pPr>
        <w:tabs>
          <w:tab w:val="num" w:pos="5037"/>
        </w:tabs>
        <w:ind w:left="5037" w:hanging="180"/>
      </w:pPr>
    </w:lvl>
    <w:lvl w:ilvl="6" w:tplc="0407000F" w:tentative="1">
      <w:start w:val="1"/>
      <w:numFmt w:val="decimal"/>
      <w:lvlText w:val="%7."/>
      <w:lvlJc w:val="left"/>
      <w:pPr>
        <w:tabs>
          <w:tab w:val="num" w:pos="5757"/>
        </w:tabs>
        <w:ind w:left="5757" w:hanging="360"/>
      </w:pPr>
    </w:lvl>
    <w:lvl w:ilvl="7" w:tplc="04070019" w:tentative="1">
      <w:start w:val="1"/>
      <w:numFmt w:val="lowerLetter"/>
      <w:lvlText w:val="%8."/>
      <w:lvlJc w:val="left"/>
      <w:pPr>
        <w:tabs>
          <w:tab w:val="num" w:pos="6477"/>
        </w:tabs>
        <w:ind w:left="6477" w:hanging="360"/>
      </w:pPr>
    </w:lvl>
    <w:lvl w:ilvl="8" w:tplc="0407001B" w:tentative="1">
      <w:start w:val="1"/>
      <w:numFmt w:val="lowerRoman"/>
      <w:lvlText w:val="%9."/>
      <w:lvlJc w:val="right"/>
      <w:pPr>
        <w:tabs>
          <w:tab w:val="num" w:pos="7197"/>
        </w:tabs>
        <w:ind w:left="7197" w:hanging="180"/>
      </w:pPr>
    </w:lvl>
  </w:abstractNum>
  <w:abstractNum w:abstractNumId="35" w15:restartNumberingAfterBreak="0">
    <w:nsid w:val="710467FD"/>
    <w:multiLevelType w:val="hybridMultilevel"/>
    <w:tmpl w:val="B41079F4"/>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15:restartNumberingAfterBreak="0">
    <w:nsid w:val="73E141EC"/>
    <w:multiLevelType w:val="multilevel"/>
    <w:tmpl w:val="78C45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43A2848"/>
    <w:multiLevelType w:val="hybridMultilevel"/>
    <w:tmpl w:val="3442525C"/>
    <w:lvl w:ilvl="0" w:tplc="683AEA4E">
      <w:numFmt w:val="bullet"/>
      <w:lvlText w:val="-"/>
      <w:lvlJc w:val="left"/>
      <w:pPr>
        <w:ind w:left="1068" w:hanging="360"/>
      </w:pPr>
      <w:rPr>
        <w:rFonts w:ascii="Segoe UI" w:eastAsia="MS Mincho" w:hAnsi="Segoe UI" w:cs="Segoe UI"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8" w15:restartNumberingAfterBreak="0">
    <w:nsid w:val="74E074C8"/>
    <w:multiLevelType w:val="hybridMultilevel"/>
    <w:tmpl w:val="EEDAC34C"/>
    <w:lvl w:ilvl="0" w:tplc="F6CCBAD8">
      <w:start w:val="1"/>
      <w:numFmt w:val="bullet"/>
      <w:lvlText w:val="&gt;"/>
      <w:lvlJc w:val="left"/>
      <w:pPr>
        <w:tabs>
          <w:tab w:val="num" w:pos="720"/>
        </w:tabs>
        <w:ind w:left="720" w:hanging="360"/>
      </w:pPr>
      <w:rPr>
        <w:rFonts w:ascii="Calibri" w:hAnsi="Calibri" w:hint="default"/>
      </w:rPr>
    </w:lvl>
    <w:lvl w:ilvl="1" w:tplc="742C5FEC">
      <w:start w:val="1"/>
      <w:numFmt w:val="bullet"/>
      <w:lvlText w:val="&gt;"/>
      <w:lvlJc w:val="left"/>
      <w:pPr>
        <w:tabs>
          <w:tab w:val="num" w:pos="1440"/>
        </w:tabs>
        <w:ind w:left="1440" w:hanging="360"/>
      </w:pPr>
      <w:rPr>
        <w:rFonts w:ascii="Calibri" w:hAnsi="Calibri" w:hint="default"/>
      </w:rPr>
    </w:lvl>
    <w:lvl w:ilvl="2" w:tplc="7CE83A0E">
      <w:start w:val="1"/>
      <w:numFmt w:val="bullet"/>
      <w:lvlText w:val="&gt;"/>
      <w:lvlJc w:val="left"/>
      <w:pPr>
        <w:tabs>
          <w:tab w:val="num" w:pos="2160"/>
        </w:tabs>
        <w:ind w:left="2160" w:hanging="360"/>
      </w:pPr>
      <w:rPr>
        <w:rFonts w:ascii="Calibri" w:hAnsi="Calibri" w:hint="default"/>
      </w:rPr>
    </w:lvl>
    <w:lvl w:ilvl="3" w:tplc="8D0A29AE" w:tentative="1">
      <w:start w:val="1"/>
      <w:numFmt w:val="bullet"/>
      <w:lvlText w:val="&gt;"/>
      <w:lvlJc w:val="left"/>
      <w:pPr>
        <w:tabs>
          <w:tab w:val="num" w:pos="2880"/>
        </w:tabs>
        <w:ind w:left="2880" w:hanging="360"/>
      </w:pPr>
      <w:rPr>
        <w:rFonts w:ascii="Calibri" w:hAnsi="Calibri" w:hint="default"/>
      </w:rPr>
    </w:lvl>
    <w:lvl w:ilvl="4" w:tplc="436AC62C" w:tentative="1">
      <w:start w:val="1"/>
      <w:numFmt w:val="bullet"/>
      <w:lvlText w:val="&gt;"/>
      <w:lvlJc w:val="left"/>
      <w:pPr>
        <w:tabs>
          <w:tab w:val="num" w:pos="3600"/>
        </w:tabs>
        <w:ind w:left="3600" w:hanging="360"/>
      </w:pPr>
      <w:rPr>
        <w:rFonts w:ascii="Calibri" w:hAnsi="Calibri" w:hint="default"/>
      </w:rPr>
    </w:lvl>
    <w:lvl w:ilvl="5" w:tplc="2F54FBCA" w:tentative="1">
      <w:start w:val="1"/>
      <w:numFmt w:val="bullet"/>
      <w:lvlText w:val="&gt;"/>
      <w:lvlJc w:val="left"/>
      <w:pPr>
        <w:tabs>
          <w:tab w:val="num" w:pos="4320"/>
        </w:tabs>
        <w:ind w:left="4320" w:hanging="360"/>
      </w:pPr>
      <w:rPr>
        <w:rFonts w:ascii="Calibri" w:hAnsi="Calibri" w:hint="default"/>
      </w:rPr>
    </w:lvl>
    <w:lvl w:ilvl="6" w:tplc="0FEAE1C4" w:tentative="1">
      <w:start w:val="1"/>
      <w:numFmt w:val="bullet"/>
      <w:lvlText w:val="&gt;"/>
      <w:lvlJc w:val="left"/>
      <w:pPr>
        <w:tabs>
          <w:tab w:val="num" w:pos="5040"/>
        </w:tabs>
        <w:ind w:left="5040" w:hanging="360"/>
      </w:pPr>
      <w:rPr>
        <w:rFonts w:ascii="Calibri" w:hAnsi="Calibri" w:hint="default"/>
      </w:rPr>
    </w:lvl>
    <w:lvl w:ilvl="7" w:tplc="BBB21230" w:tentative="1">
      <w:start w:val="1"/>
      <w:numFmt w:val="bullet"/>
      <w:lvlText w:val="&gt;"/>
      <w:lvlJc w:val="left"/>
      <w:pPr>
        <w:tabs>
          <w:tab w:val="num" w:pos="5760"/>
        </w:tabs>
        <w:ind w:left="5760" w:hanging="360"/>
      </w:pPr>
      <w:rPr>
        <w:rFonts w:ascii="Calibri" w:hAnsi="Calibri" w:hint="default"/>
      </w:rPr>
    </w:lvl>
    <w:lvl w:ilvl="8" w:tplc="33A6EF5A" w:tentative="1">
      <w:start w:val="1"/>
      <w:numFmt w:val="bullet"/>
      <w:lvlText w:val="&gt;"/>
      <w:lvlJc w:val="left"/>
      <w:pPr>
        <w:tabs>
          <w:tab w:val="num" w:pos="6480"/>
        </w:tabs>
        <w:ind w:left="6480" w:hanging="360"/>
      </w:pPr>
      <w:rPr>
        <w:rFonts w:ascii="Calibri" w:hAnsi="Calibri" w:hint="default"/>
      </w:rPr>
    </w:lvl>
  </w:abstractNum>
  <w:abstractNum w:abstractNumId="39" w15:restartNumberingAfterBreak="0">
    <w:nsid w:val="752B40A8"/>
    <w:multiLevelType w:val="hybridMultilevel"/>
    <w:tmpl w:val="66D2E0AA"/>
    <w:lvl w:ilvl="0" w:tplc="60EEEFF4">
      <w:start w:val="1"/>
      <w:numFmt w:val="bullet"/>
      <w:lvlText w:val="•"/>
      <w:lvlJc w:val="left"/>
      <w:pPr>
        <w:tabs>
          <w:tab w:val="num" w:pos="720"/>
        </w:tabs>
        <w:ind w:left="720" w:hanging="360"/>
      </w:pPr>
      <w:rPr>
        <w:rFonts w:ascii="Arial" w:hAnsi="Arial" w:hint="default"/>
      </w:rPr>
    </w:lvl>
    <w:lvl w:ilvl="1" w:tplc="17D6AD7C" w:tentative="1">
      <w:start w:val="1"/>
      <w:numFmt w:val="bullet"/>
      <w:lvlText w:val="•"/>
      <w:lvlJc w:val="left"/>
      <w:pPr>
        <w:tabs>
          <w:tab w:val="num" w:pos="1440"/>
        </w:tabs>
        <w:ind w:left="1440" w:hanging="360"/>
      </w:pPr>
      <w:rPr>
        <w:rFonts w:ascii="Arial" w:hAnsi="Arial" w:hint="default"/>
      </w:rPr>
    </w:lvl>
    <w:lvl w:ilvl="2" w:tplc="D89ED84C" w:tentative="1">
      <w:start w:val="1"/>
      <w:numFmt w:val="bullet"/>
      <w:lvlText w:val="•"/>
      <w:lvlJc w:val="left"/>
      <w:pPr>
        <w:tabs>
          <w:tab w:val="num" w:pos="2160"/>
        </w:tabs>
        <w:ind w:left="2160" w:hanging="360"/>
      </w:pPr>
      <w:rPr>
        <w:rFonts w:ascii="Arial" w:hAnsi="Arial" w:hint="default"/>
      </w:rPr>
    </w:lvl>
    <w:lvl w:ilvl="3" w:tplc="8FF8C43E" w:tentative="1">
      <w:start w:val="1"/>
      <w:numFmt w:val="bullet"/>
      <w:lvlText w:val="•"/>
      <w:lvlJc w:val="left"/>
      <w:pPr>
        <w:tabs>
          <w:tab w:val="num" w:pos="2880"/>
        </w:tabs>
        <w:ind w:left="2880" w:hanging="360"/>
      </w:pPr>
      <w:rPr>
        <w:rFonts w:ascii="Arial" w:hAnsi="Arial" w:hint="default"/>
      </w:rPr>
    </w:lvl>
    <w:lvl w:ilvl="4" w:tplc="287201F2" w:tentative="1">
      <w:start w:val="1"/>
      <w:numFmt w:val="bullet"/>
      <w:lvlText w:val="•"/>
      <w:lvlJc w:val="left"/>
      <w:pPr>
        <w:tabs>
          <w:tab w:val="num" w:pos="3600"/>
        </w:tabs>
        <w:ind w:left="3600" w:hanging="360"/>
      </w:pPr>
      <w:rPr>
        <w:rFonts w:ascii="Arial" w:hAnsi="Arial" w:hint="default"/>
      </w:rPr>
    </w:lvl>
    <w:lvl w:ilvl="5" w:tplc="DBD4F69E" w:tentative="1">
      <w:start w:val="1"/>
      <w:numFmt w:val="bullet"/>
      <w:lvlText w:val="•"/>
      <w:lvlJc w:val="left"/>
      <w:pPr>
        <w:tabs>
          <w:tab w:val="num" w:pos="4320"/>
        </w:tabs>
        <w:ind w:left="4320" w:hanging="360"/>
      </w:pPr>
      <w:rPr>
        <w:rFonts w:ascii="Arial" w:hAnsi="Arial" w:hint="default"/>
      </w:rPr>
    </w:lvl>
    <w:lvl w:ilvl="6" w:tplc="94A646F0" w:tentative="1">
      <w:start w:val="1"/>
      <w:numFmt w:val="bullet"/>
      <w:lvlText w:val="•"/>
      <w:lvlJc w:val="left"/>
      <w:pPr>
        <w:tabs>
          <w:tab w:val="num" w:pos="5040"/>
        </w:tabs>
        <w:ind w:left="5040" w:hanging="360"/>
      </w:pPr>
      <w:rPr>
        <w:rFonts w:ascii="Arial" w:hAnsi="Arial" w:hint="default"/>
      </w:rPr>
    </w:lvl>
    <w:lvl w:ilvl="7" w:tplc="E098D272" w:tentative="1">
      <w:start w:val="1"/>
      <w:numFmt w:val="bullet"/>
      <w:lvlText w:val="•"/>
      <w:lvlJc w:val="left"/>
      <w:pPr>
        <w:tabs>
          <w:tab w:val="num" w:pos="5760"/>
        </w:tabs>
        <w:ind w:left="5760" w:hanging="360"/>
      </w:pPr>
      <w:rPr>
        <w:rFonts w:ascii="Arial" w:hAnsi="Arial" w:hint="default"/>
      </w:rPr>
    </w:lvl>
    <w:lvl w:ilvl="8" w:tplc="F9221032"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6CC4A8C"/>
    <w:multiLevelType w:val="multilevel"/>
    <w:tmpl w:val="350693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6"/>
  </w:num>
  <w:num w:numId="2">
    <w:abstractNumId w:val="35"/>
  </w:num>
  <w:num w:numId="3">
    <w:abstractNumId w:val="34"/>
  </w:num>
  <w:num w:numId="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36"/>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
  </w:num>
  <w:num w:numId="10">
    <w:abstractNumId w:val="6"/>
  </w:num>
  <w:num w:numId="11">
    <w:abstractNumId w:val="30"/>
  </w:num>
  <w:num w:numId="12">
    <w:abstractNumId w:val="4"/>
  </w:num>
  <w:num w:numId="13">
    <w:abstractNumId w:val="29"/>
  </w:num>
  <w:num w:numId="14">
    <w:abstractNumId w:val="3"/>
  </w:num>
  <w:num w:numId="15">
    <w:abstractNumId w:val="14"/>
  </w:num>
  <w:num w:numId="16">
    <w:abstractNumId w:val="25"/>
  </w:num>
  <w:num w:numId="17">
    <w:abstractNumId w:val="0"/>
  </w:num>
  <w:num w:numId="18">
    <w:abstractNumId w:val="33"/>
  </w:num>
  <w:num w:numId="19">
    <w:abstractNumId w:val="5"/>
  </w:num>
  <w:num w:numId="20">
    <w:abstractNumId w:val="39"/>
  </w:num>
  <w:num w:numId="21">
    <w:abstractNumId w:val="12"/>
  </w:num>
  <w:num w:numId="22">
    <w:abstractNumId w:val="13"/>
  </w:num>
  <w:num w:numId="23">
    <w:abstractNumId w:val="16"/>
  </w:num>
  <w:num w:numId="24">
    <w:abstractNumId w:val="23"/>
  </w:num>
  <w:num w:numId="25">
    <w:abstractNumId w:val="17"/>
  </w:num>
  <w:num w:numId="26">
    <w:abstractNumId w:val="21"/>
  </w:num>
  <w:num w:numId="27">
    <w:abstractNumId w:val="37"/>
  </w:num>
  <w:num w:numId="28">
    <w:abstractNumId w:val="28"/>
  </w:num>
  <w:num w:numId="29">
    <w:abstractNumId w:val="10"/>
  </w:num>
  <w:num w:numId="30">
    <w:abstractNumId w:val="10"/>
  </w:num>
  <w:num w:numId="31">
    <w:abstractNumId w:val="24"/>
  </w:num>
  <w:num w:numId="32">
    <w:abstractNumId w:val="32"/>
  </w:num>
  <w:num w:numId="33">
    <w:abstractNumId w:val="8"/>
  </w:num>
  <w:num w:numId="34">
    <w:abstractNumId w:val="19"/>
  </w:num>
  <w:num w:numId="35">
    <w:abstractNumId w:val="31"/>
  </w:num>
  <w:num w:numId="36">
    <w:abstractNumId w:val="27"/>
  </w:num>
  <w:num w:numId="37">
    <w:abstractNumId w:val="18"/>
  </w:num>
  <w:num w:numId="38">
    <w:abstractNumId w:val="11"/>
  </w:num>
  <w:num w:numId="39">
    <w:abstractNumId w:val="15"/>
  </w:num>
  <w:num w:numId="40">
    <w:abstractNumId w:val="38"/>
  </w:num>
  <w:num w:numId="41">
    <w:abstractNumId w:val="7"/>
  </w:num>
  <w:num w:numId="42">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akler, Julia">
    <w15:presenceInfo w15:providerId="AD" w15:userId="S::Julia-Vanessa.Fakler@suedpack.com::07d9de2f-a993-4ba7-9bf7-981e8f5a72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E6"/>
    <w:rsid w:val="000001D0"/>
    <w:rsid w:val="00000765"/>
    <w:rsid w:val="0000170D"/>
    <w:rsid w:val="0000172F"/>
    <w:rsid w:val="00001842"/>
    <w:rsid w:val="00001B26"/>
    <w:rsid w:val="00001FD2"/>
    <w:rsid w:val="00002D06"/>
    <w:rsid w:val="000039EC"/>
    <w:rsid w:val="00004410"/>
    <w:rsid w:val="0000442B"/>
    <w:rsid w:val="000047A3"/>
    <w:rsid w:val="00004F93"/>
    <w:rsid w:val="00005097"/>
    <w:rsid w:val="00005648"/>
    <w:rsid w:val="00005AD2"/>
    <w:rsid w:val="00005D80"/>
    <w:rsid w:val="000065A8"/>
    <w:rsid w:val="0000678B"/>
    <w:rsid w:val="00006D4C"/>
    <w:rsid w:val="00007914"/>
    <w:rsid w:val="000103A7"/>
    <w:rsid w:val="0001051D"/>
    <w:rsid w:val="000108E9"/>
    <w:rsid w:val="00010C05"/>
    <w:rsid w:val="00010FA1"/>
    <w:rsid w:val="000110FE"/>
    <w:rsid w:val="000114A9"/>
    <w:rsid w:val="0001214C"/>
    <w:rsid w:val="0001233E"/>
    <w:rsid w:val="00012405"/>
    <w:rsid w:val="000129B4"/>
    <w:rsid w:val="000129FD"/>
    <w:rsid w:val="00012C93"/>
    <w:rsid w:val="00012F18"/>
    <w:rsid w:val="000134F6"/>
    <w:rsid w:val="00013AFD"/>
    <w:rsid w:val="00014083"/>
    <w:rsid w:val="000140FC"/>
    <w:rsid w:val="000145BC"/>
    <w:rsid w:val="00014702"/>
    <w:rsid w:val="0001472B"/>
    <w:rsid w:val="00014CD2"/>
    <w:rsid w:val="00015775"/>
    <w:rsid w:val="000175D1"/>
    <w:rsid w:val="0001770B"/>
    <w:rsid w:val="000178A4"/>
    <w:rsid w:val="00017EF1"/>
    <w:rsid w:val="00020068"/>
    <w:rsid w:val="000207A6"/>
    <w:rsid w:val="00020992"/>
    <w:rsid w:val="0002194E"/>
    <w:rsid w:val="000221A3"/>
    <w:rsid w:val="00022743"/>
    <w:rsid w:val="0002288E"/>
    <w:rsid w:val="00022BC1"/>
    <w:rsid w:val="00022BEE"/>
    <w:rsid w:val="000237CE"/>
    <w:rsid w:val="00023B65"/>
    <w:rsid w:val="00023C0C"/>
    <w:rsid w:val="00023D3C"/>
    <w:rsid w:val="000244A3"/>
    <w:rsid w:val="000248CF"/>
    <w:rsid w:val="0002490E"/>
    <w:rsid w:val="00024E51"/>
    <w:rsid w:val="00025202"/>
    <w:rsid w:val="0002593D"/>
    <w:rsid w:val="00026367"/>
    <w:rsid w:val="00026607"/>
    <w:rsid w:val="00026E9E"/>
    <w:rsid w:val="00027245"/>
    <w:rsid w:val="000278BE"/>
    <w:rsid w:val="0002794E"/>
    <w:rsid w:val="00027CB7"/>
    <w:rsid w:val="00030CCD"/>
    <w:rsid w:val="00030D3C"/>
    <w:rsid w:val="00030E3F"/>
    <w:rsid w:val="00030F18"/>
    <w:rsid w:val="00030F86"/>
    <w:rsid w:val="0003119E"/>
    <w:rsid w:val="000314AE"/>
    <w:rsid w:val="00031532"/>
    <w:rsid w:val="000315B4"/>
    <w:rsid w:val="00031765"/>
    <w:rsid w:val="0003201C"/>
    <w:rsid w:val="0003238E"/>
    <w:rsid w:val="0003296D"/>
    <w:rsid w:val="0003322D"/>
    <w:rsid w:val="000344A1"/>
    <w:rsid w:val="000344E2"/>
    <w:rsid w:val="0003477A"/>
    <w:rsid w:val="00036751"/>
    <w:rsid w:val="000369DC"/>
    <w:rsid w:val="00036C24"/>
    <w:rsid w:val="0003757A"/>
    <w:rsid w:val="0003778D"/>
    <w:rsid w:val="00040A3A"/>
    <w:rsid w:val="00040DCB"/>
    <w:rsid w:val="00040E7E"/>
    <w:rsid w:val="00041930"/>
    <w:rsid w:val="00041E4F"/>
    <w:rsid w:val="000423DB"/>
    <w:rsid w:val="00042D43"/>
    <w:rsid w:val="00042FC1"/>
    <w:rsid w:val="00044D16"/>
    <w:rsid w:val="00044E66"/>
    <w:rsid w:val="000457E3"/>
    <w:rsid w:val="00045C71"/>
    <w:rsid w:val="00045CBD"/>
    <w:rsid w:val="00046136"/>
    <w:rsid w:val="000465C3"/>
    <w:rsid w:val="00046BFB"/>
    <w:rsid w:val="00046E38"/>
    <w:rsid w:val="0004723A"/>
    <w:rsid w:val="0004727B"/>
    <w:rsid w:val="00047635"/>
    <w:rsid w:val="000476B3"/>
    <w:rsid w:val="00052B5D"/>
    <w:rsid w:val="00052CBE"/>
    <w:rsid w:val="0005351C"/>
    <w:rsid w:val="00053E05"/>
    <w:rsid w:val="00054627"/>
    <w:rsid w:val="0005594E"/>
    <w:rsid w:val="00055A54"/>
    <w:rsid w:val="00055E8E"/>
    <w:rsid w:val="000560B6"/>
    <w:rsid w:val="00056334"/>
    <w:rsid w:val="00056654"/>
    <w:rsid w:val="00056790"/>
    <w:rsid w:val="00056C30"/>
    <w:rsid w:val="00056C69"/>
    <w:rsid w:val="00057B3F"/>
    <w:rsid w:val="00057DE6"/>
    <w:rsid w:val="00057DF6"/>
    <w:rsid w:val="00057F0F"/>
    <w:rsid w:val="00060372"/>
    <w:rsid w:val="000603F8"/>
    <w:rsid w:val="000612FB"/>
    <w:rsid w:val="000614A5"/>
    <w:rsid w:val="00061AD0"/>
    <w:rsid w:val="000627C9"/>
    <w:rsid w:val="000628E0"/>
    <w:rsid w:val="0006291B"/>
    <w:rsid w:val="00063154"/>
    <w:rsid w:val="00063218"/>
    <w:rsid w:val="00063355"/>
    <w:rsid w:val="000635A5"/>
    <w:rsid w:val="000638A9"/>
    <w:rsid w:val="000642EF"/>
    <w:rsid w:val="0006468B"/>
    <w:rsid w:val="00064BCD"/>
    <w:rsid w:val="00065791"/>
    <w:rsid w:val="00066170"/>
    <w:rsid w:val="0006664F"/>
    <w:rsid w:val="00066A2F"/>
    <w:rsid w:val="00066E2E"/>
    <w:rsid w:val="00066E74"/>
    <w:rsid w:val="00070346"/>
    <w:rsid w:val="00070581"/>
    <w:rsid w:val="00070A47"/>
    <w:rsid w:val="00070E39"/>
    <w:rsid w:val="00070FD0"/>
    <w:rsid w:val="00072F14"/>
    <w:rsid w:val="00072FE3"/>
    <w:rsid w:val="000731D6"/>
    <w:rsid w:val="0007359F"/>
    <w:rsid w:val="00073DA5"/>
    <w:rsid w:val="0007578B"/>
    <w:rsid w:val="00075C23"/>
    <w:rsid w:val="00075D08"/>
    <w:rsid w:val="000764CA"/>
    <w:rsid w:val="000767D7"/>
    <w:rsid w:val="00076B36"/>
    <w:rsid w:val="00076D77"/>
    <w:rsid w:val="00076EB4"/>
    <w:rsid w:val="000771A3"/>
    <w:rsid w:val="00077579"/>
    <w:rsid w:val="0007774A"/>
    <w:rsid w:val="000802CD"/>
    <w:rsid w:val="00080D41"/>
    <w:rsid w:val="000812C2"/>
    <w:rsid w:val="00081E87"/>
    <w:rsid w:val="00081EEF"/>
    <w:rsid w:val="00082381"/>
    <w:rsid w:val="00082BC0"/>
    <w:rsid w:val="00082F1D"/>
    <w:rsid w:val="00083143"/>
    <w:rsid w:val="00083374"/>
    <w:rsid w:val="000839CF"/>
    <w:rsid w:val="000848D2"/>
    <w:rsid w:val="0008495A"/>
    <w:rsid w:val="00084B75"/>
    <w:rsid w:val="00085319"/>
    <w:rsid w:val="00085740"/>
    <w:rsid w:val="000869FD"/>
    <w:rsid w:val="00086B9B"/>
    <w:rsid w:val="0008749A"/>
    <w:rsid w:val="00087CF6"/>
    <w:rsid w:val="00090010"/>
    <w:rsid w:val="0009111B"/>
    <w:rsid w:val="0009155D"/>
    <w:rsid w:val="000922F1"/>
    <w:rsid w:val="00092669"/>
    <w:rsid w:val="00092B86"/>
    <w:rsid w:val="00092CF0"/>
    <w:rsid w:val="0009345F"/>
    <w:rsid w:val="00093AB4"/>
    <w:rsid w:val="0009527E"/>
    <w:rsid w:val="000954F1"/>
    <w:rsid w:val="00095A13"/>
    <w:rsid w:val="000961A7"/>
    <w:rsid w:val="000963DE"/>
    <w:rsid w:val="0009645B"/>
    <w:rsid w:val="0009664B"/>
    <w:rsid w:val="000966C3"/>
    <w:rsid w:val="00096B10"/>
    <w:rsid w:val="0009761A"/>
    <w:rsid w:val="00097D22"/>
    <w:rsid w:val="000A0440"/>
    <w:rsid w:val="000A0595"/>
    <w:rsid w:val="000A0DC9"/>
    <w:rsid w:val="000A0FCD"/>
    <w:rsid w:val="000A106D"/>
    <w:rsid w:val="000A20C6"/>
    <w:rsid w:val="000A2192"/>
    <w:rsid w:val="000A22B7"/>
    <w:rsid w:val="000A2584"/>
    <w:rsid w:val="000A259C"/>
    <w:rsid w:val="000A25BE"/>
    <w:rsid w:val="000A2976"/>
    <w:rsid w:val="000A30C1"/>
    <w:rsid w:val="000A3407"/>
    <w:rsid w:val="000A4005"/>
    <w:rsid w:val="000A43FC"/>
    <w:rsid w:val="000A455D"/>
    <w:rsid w:val="000A4B58"/>
    <w:rsid w:val="000A5837"/>
    <w:rsid w:val="000A5B95"/>
    <w:rsid w:val="000A6437"/>
    <w:rsid w:val="000A7509"/>
    <w:rsid w:val="000A75EE"/>
    <w:rsid w:val="000A76C1"/>
    <w:rsid w:val="000A78EA"/>
    <w:rsid w:val="000A7F5F"/>
    <w:rsid w:val="000B00D5"/>
    <w:rsid w:val="000B06B8"/>
    <w:rsid w:val="000B09B2"/>
    <w:rsid w:val="000B0B26"/>
    <w:rsid w:val="000B1538"/>
    <w:rsid w:val="000B17C6"/>
    <w:rsid w:val="000B18F6"/>
    <w:rsid w:val="000B2288"/>
    <w:rsid w:val="000B23E6"/>
    <w:rsid w:val="000B2DDE"/>
    <w:rsid w:val="000B2E88"/>
    <w:rsid w:val="000B2FFB"/>
    <w:rsid w:val="000B37B5"/>
    <w:rsid w:val="000B391D"/>
    <w:rsid w:val="000B3B93"/>
    <w:rsid w:val="000B3CC5"/>
    <w:rsid w:val="000B3FB8"/>
    <w:rsid w:val="000B45BD"/>
    <w:rsid w:val="000B4A7B"/>
    <w:rsid w:val="000B4D64"/>
    <w:rsid w:val="000B4EEB"/>
    <w:rsid w:val="000B5013"/>
    <w:rsid w:val="000B52D6"/>
    <w:rsid w:val="000B5CC0"/>
    <w:rsid w:val="000B60F0"/>
    <w:rsid w:val="000B617E"/>
    <w:rsid w:val="000B625A"/>
    <w:rsid w:val="000B68B6"/>
    <w:rsid w:val="000B7B09"/>
    <w:rsid w:val="000B7C2D"/>
    <w:rsid w:val="000B7F6B"/>
    <w:rsid w:val="000C05D7"/>
    <w:rsid w:val="000C08DC"/>
    <w:rsid w:val="000C0D3C"/>
    <w:rsid w:val="000C0FD6"/>
    <w:rsid w:val="000C1306"/>
    <w:rsid w:val="000C1324"/>
    <w:rsid w:val="000C1A97"/>
    <w:rsid w:val="000C26D3"/>
    <w:rsid w:val="000C2937"/>
    <w:rsid w:val="000C2E21"/>
    <w:rsid w:val="000C3544"/>
    <w:rsid w:val="000C36F6"/>
    <w:rsid w:val="000C3950"/>
    <w:rsid w:val="000C3EC0"/>
    <w:rsid w:val="000C413E"/>
    <w:rsid w:val="000C4A0C"/>
    <w:rsid w:val="000C4B28"/>
    <w:rsid w:val="000C546A"/>
    <w:rsid w:val="000C5529"/>
    <w:rsid w:val="000C5BF8"/>
    <w:rsid w:val="000C645B"/>
    <w:rsid w:val="000C64DD"/>
    <w:rsid w:val="000C6542"/>
    <w:rsid w:val="000C6631"/>
    <w:rsid w:val="000C66B4"/>
    <w:rsid w:val="000C6DB9"/>
    <w:rsid w:val="000C77FD"/>
    <w:rsid w:val="000C7F51"/>
    <w:rsid w:val="000D0081"/>
    <w:rsid w:val="000D0FC6"/>
    <w:rsid w:val="000D1481"/>
    <w:rsid w:val="000D19AB"/>
    <w:rsid w:val="000D1B50"/>
    <w:rsid w:val="000D3489"/>
    <w:rsid w:val="000D3BFA"/>
    <w:rsid w:val="000D3F42"/>
    <w:rsid w:val="000D43BE"/>
    <w:rsid w:val="000D467E"/>
    <w:rsid w:val="000D4B0B"/>
    <w:rsid w:val="000D5A12"/>
    <w:rsid w:val="000D6C54"/>
    <w:rsid w:val="000D6C72"/>
    <w:rsid w:val="000D775F"/>
    <w:rsid w:val="000D7A17"/>
    <w:rsid w:val="000E0EE1"/>
    <w:rsid w:val="000E2ABB"/>
    <w:rsid w:val="000E2BAA"/>
    <w:rsid w:val="000E323E"/>
    <w:rsid w:val="000E4163"/>
    <w:rsid w:val="000E4831"/>
    <w:rsid w:val="000E4AF9"/>
    <w:rsid w:val="000E4C0B"/>
    <w:rsid w:val="000E4C2F"/>
    <w:rsid w:val="000E4F4A"/>
    <w:rsid w:val="000E5F9F"/>
    <w:rsid w:val="000E65BD"/>
    <w:rsid w:val="000E719E"/>
    <w:rsid w:val="000E7565"/>
    <w:rsid w:val="000E7975"/>
    <w:rsid w:val="000E7A7F"/>
    <w:rsid w:val="000F0803"/>
    <w:rsid w:val="000F099F"/>
    <w:rsid w:val="000F0E48"/>
    <w:rsid w:val="000F16D9"/>
    <w:rsid w:val="000F19D7"/>
    <w:rsid w:val="000F1A9E"/>
    <w:rsid w:val="000F1BE0"/>
    <w:rsid w:val="000F20BC"/>
    <w:rsid w:val="000F2A34"/>
    <w:rsid w:val="000F2E45"/>
    <w:rsid w:val="000F3EC4"/>
    <w:rsid w:val="000F3FB2"/>
    <w:rsid w:val="000F44F9"/>
    <w:rsid w:val="000F5128"/>
    <w:rsid w:val="000F5284"/>
    <w:rsid w:val="000F56DB"/>
    <w:rsid w:val="000F5B64"/>
    <w:rsid w:val="000F5BB6"/>
    <w:rsid w:val="000F5D0A"/>
    <w:rsid w:val="000F64FF"/>
    <w:rsid w:val="000F65D5"/>
    <w:rsid w:val="000F72DA"/>
    <w:rsid w:val="000F79FF"/>
    <w:rsid w:val="000F7A6E"/>
    <w:rsid w:val="001001E8"/>
    <w:rsid w:val="00100959"/>
    <w:rsid w:val="00100ADC"/>
    <w:rsid w:val="00100C80"/>
    <w:rsid w:val="00101179"/>
    <w:rsid w:val="0010157F"/>
    <w:rsid w:val="001015CE"/>
    <w:rsid w:val="00102006"/>
    <w:rsid w:val="00102569"/>
    <w:rsid w:val="001037D1"/>
    <w:rsid w:val="00103894"/>
    <w:rsid w:val="00103A28"/>
    <w:rsid w:val="00103E82"/>
    <w:rsid w:val="00103FBA"/>
    <w:rsid w:val="001040F9"/>
    <w:rsid w:val="001047C7"/>
    <w:rsid w:val="001049F6"/>
    <w:rsid w:val="00104C1D"/>
    <w:rsid w:val="0010528D"/>
    <w:rsid w:val="00105C68"/>
    <w:rsid w:val="00105DCF"/>
    <w:rsid w:val="00106A44"/>
    <w:rsid w:val="00106BDE"/>
    <w:rsid w:val="00107B23"/>
    <w:rsid w:val="00107CC2"/>
    <w:rsid w:val="001108B2"/>
    <w:rsid w:val="0011095C"/>
    <w:rsid w:val="00110BEE"/>
    <w:rsid w:val="0011171B"/>
    <w:rsid w:val="00112899"/>
    <w:rsid w:val="00113645"/>
    <w:rsid w:val="001143E3"/>
    <w:rsid w:val="00114CC7"/>
    <w:rsid w:val="001153FE"/>
    <w:rsid w:val="00115D06"/>
    <w:rsid w:val="00115D3A"/>
    <w:rsid w:val="00115E64"/>
    <w:rsid w:val="00116121"/>
    <w:rsid w:val="00116319"/>
    <w:rsid w:val="001170B7"/>
    <w:rsid w:val="001178DB"/>
    <w:rsid w:val="00117FA3"/>
    <w:rsid w:val="001201B3"/>
    <w:rsid w:val="00120815"/>
    <w:rsid w:val="001212D8"/>
    <w:rsid w:val="00121719"/>
    <w:rsid w:val="00121A90"/>
    <w:rsid w:val="00122390"/>
    <w:rsid w:val="0012239C"/>
    <w:rsid w:val="001224C3"/>
    <w:rsid w:val="00122659"/>
    <w:rsid w:val="00122917"/>
    <w:rsid w:val="00122B4D"/>
    <w:rsid w:val="0012313A"/>
    <w:rsid w:val="001235F2"/>
    <w:rsid w:val="00123945"/>
    <w:rsid w:val="00123B55"/>
    <w:rsid w:val="001242B6"/>
    <w:rsid w:val="0012495E"/>
    <w:rsid w:val="00124DD8"/>
    <w:rsid w:val="001252F5"/>
    <w:rsid w:val="00125E0F"/>
    <w:rsid w:val="00126324"/>
    <w:rsid w:val="00126438"/>
    <w:rsid w:val="00126B82"/>
    <w:rsid w:val="00126E22"/>
    <w:rsid w:val="00127367"/>
    <w:rsid w:val="00130588"/>
    <w:rsid w:val="001307F7"/>
    <w:rsid w:val="001311EA"/>
    <w:rsid w:val="00131670"/>
    <w:rsid w:val="00132155"/>
    <w:rsid w:val="00132E67"/>
    <w:rsid w:val="00132F4C"/>
    <w:rsid w:val="0013331A"/>
    <w:rsid w:val="001334F3"/>
    <w:rsid w:val="001336F9"/>
    <w:rsid w:val="00133A0C"/>
    <w:rsid w:val="00133A2C"/>
    <w:rsid w:val="00134248"/>
    <w:rsid w:val="00135B80"/>
    <w:rsid w:val="001364B9"/>
    <w:rsid w:val="00137636"/>
    <w:rsid w:val="00140ECC"/>
    <w:rsid w:val="00140F40"/>
    <w:rsid w:val="0014122B"/>
    <w:rsid w:val="001414FD"/>
    <w:rsid w:val="001415D2"/>
    <w:rsid w:val="00141700"/>
    <w:rsid w:val="00141B1B"/>
    <w:rsid w:val="00141BA8"/>
    <w:rsid w:val="00141C19"/>
    <w:rsid w:val="001423D1"/>
    <w:rsid w:val="0014310C"/>
    <w:rsid w:val="00143F28"/>
    <w:rsid w:val="001446E7"/>
    <w:rsid w:val="00144B30"/>
    <w:rsid w:val="00145588"/>
    <w:rsid w:val="001462A9"/>
    <w:rsid w:val="001468DB"/>
    <w:rsid w:val="00146EC2"/>
    <w:rsid w:val="001472EA"/>
    <w:rsid w:val="001501A5"/>
    <w:rsid w:val="00151444"/>
    <w:rsid w:val="0015170B"/>
    <w:rsid w:val="001524B6"/>
    <w:rsid w:val="00153D24"/>
    <w:rsid w:val="00154511"/>
    <w:rsid w:val="00154552"/>
    <w:rsid w:val="00155353"/>
    <w:rsid w:val="0015604F"/>
    <w:rsid w:val="00156AA4"/>
    <w:rsid w:val="00156C2A"/>
    <w:rsid w:val="0015749A"/>
    <w:rsid w:val="00157508"/>
    <w:rsid w:val="001576ED"/>
    <w:rsid w:val="00161481"/>
    <w:rsid w:val="00161576"/>
    <w:rsid w:val="00162284"/>
    <w:rsid w:val="00163C26"/>
    <w:rsid w:val="00165154"/>
    <w:rsid w:val="001655E6"/>
    <w:rsid w:val="00165FFE"/>
    <w:rsid w:val="0016619F"/>
    <w:rsid w:val="00166354"/>
    <w:rsid w:val="00166D70"/>
    <w:rsid w:val="00167373"/>
    <w:rsid w:val="00167859"/>
    <w:rsid w:val="00167FA4"/>
    <w:rsid w:val="00170A09"/>
    <w:rsid w:val="001718F9"/>
    <w:rsid w:val="0017192F"/>
    <w:rsid w:val="00171D52"/>
    <w:rsid w:val="0017279D"/>
    <w:rsid w:val="00172B08"/>
    <w:rsid w:val="00172D94"/>
    <w:rsid w:val="00173C7A"/>
    <w:rsid w:val="00173E91"/>
    <w:rsid w:val="00174422"/>
    <w:rsid w:val="00175096"/>
    <w:rsid w:val="001753A7"/>
    <w:rsid w:val="00175C26"/>
    <w:rsid w:val="001768D9"/>
    <w:rsid w:val="001801FA"/>
    <w:rsid w:val="001805A4"/>
    <w:rsid w:val="00181991"/>
    <w:rsid w:val="001838A3"/>
    <w:rsid w:val="00183ABB"/>
    <w:rsid w:val="00183F11"/>
    <w:rsid w:val="00184BD5"/>
    <w:rsid w:val="00184C3C"/>
    <w:rsid w:val="00185036"/>
    <w:rsid w:val="00185216"/>
    <w:rsid w:val="0018586F"/>
    <w:rsid w:val="00186DAD"/>
    <w:rsid w:val="00187F13"/>
    <w:rsid w:val="001901D3"/>
    <w:rsid w:val="001910DF"/>
    <w:rsid w:val="00191BB6"/>
    <w:rsid w:val="0019280B"/>
    <w:rsid w:val="00192995"/>
    <w:rsid w:val="001938FA"/>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8D1"/>
    <w:rsid w:val="001A191A"/>
    <w:rsid w:val="001A198F"/>
    <w:rsid w:val="001A1CB9"/>
    <w:rsid w:val="001A1E28"/>
    <w:rsid w:val="001A1F4A"/>
    <w:rsid w:val="001A1FCF"/>
    <w:rsid w:val="001A343D"/>
    <w:rsid w:val="001A3B28"/>
    <w:rsid w:val="001A4228"/>
    <w:rsid w:val="001A44CA"/>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94B"/>
    <w:rsid w:val="001B09C8"/>
    <w:rsid w:val="001B0C9C"/>
    <w:rsid w:val="001B0E10"/>
    <w:rsid w:val="001B0F80"/>
    <w:rsid w:val="001B1C7A"/>
    <w:rsid w:val="001B2CE8"/>
    <w:rsid w:val="001B33D8"/>
    <w:rsid w:val="001B34B1"/>
    <w:rsid w:val="001B42BA"/>
    <w:rsid w:val="001B4602"/>
    <w:rsid w:val="001B4A1B"/>
    <w:rsid w:val="001B4D86"/>
    <w:rsid w:val="001B5445"/>
    <w:rsid w:val="001B557D"/>
    <w:rsid w:val="001B58E7"/>
    <w:rsid w:val="001B61C6"/>
    <w:rsid w:val="001B68E0"/>
    <w:rsid w:val="001B6E9D"/>
    <w:rsid w:val="001B708F"/>
    <w:rsid w:val="001B7B0B"/>
    <w:rsid w:val="001B7E45"/>
    <w:rsid w:val="001C0E34"/>
    <w:rsid w:val="001C1681"/>
    <w:rsid w:val="001C18C9"/>
    <w:rsid w:val="001C18D7"/>
    <w:rsid w:val="001C19F5"/>
    <w:rsid w:val="001C2215"/>
    <w:rsid w:val="001C25CF"/>
    <w:rsid w:val="001C3478"/>
    <w:rsid w:val="001C3517"/>
    <w:rsid w:val="001C395B"/>
    <w:rsid w:val="001C42A6"/>
    <w:rsid w:val="001C4339"/>
    <w:rsid w:val="001C4A76"/>
    <w:rsid w:val="001C540D"/>
    <w:rsid w:val="001C629C"/>
    <w:rsid w:val="001C6AA9"/>
    <w:rsid w:val="001C6B9F"/>
    <w:rsid w:val="001C7191"/>
    <w:rsid w:val="001C71E1"/>
    <w:rsid w:val="001C7DF8"/>
    <w:rsid w:val="001D02A9"/>
    <w:rsid w:val="001D0AC8"/>
    <w:rsid w:val="001D0DEE"/>
    <w:rsid w:val="001D1296"/>
    <w:rsid w:val="001D1528"/>
    <w:rsid w:val="001D26F1"/>
    <w:rsid w:val="001D2752"/>
    <w:rsid w:val="001D2D83"/>
    <w:rsid w:val="001D2EAE"/>
    <w:rsid w:val="001D2F45"/>
    <w:rsid w:val="001D347B"/>
    <w:rsid w:val="001D348F"/>
    <w:rsid w:val="001D3730"/>
    <w:rsid w:val="001D40B9"/>
    <w:rsid w:val="001D424F"/>
    <w:rsid w:val="001D43A6"/>
    <w:rsid w:val="001D6045"/>
    <w:rsid w:val="001D630D"/>
    <w:rsid w:val="001D664B"/>
    <w:rsid w:val="001D696C"/>
    <w:rsid w:val="001D7321"/>
    <w:rsid w:val="001D74B2"/>
    <w:rsid w:val="001D763C"/>
    <w:rsid w:val="001D78B0"/>
    <w:rsid w:val="001D7BF0"/>
    <w:rsid w:val="001E0091"/>
    <w:rsid w:val="001E01D9"/>
    <w:rsid w:val="001E0320"/>
    <w:rsid w:val="001E03E8"/>
    <w:rsid w:val="001E1C0A"/>
    <w:rsid w:val="001E2453"/>
    <w:rsid w:val="001E260A"/>
    <w:rsid w:val="001E2D01"/>
    <w:rsid w:val="001E2E2A"/>
    <w:rsid w:val="001E2EAB"/>
    <w:rsid w:val="001E468F"/>
    <w:rsid w:val="001E46DB"/>
    <w:rsid w:val="001E4B30"/>
    <w:rsid w:val="001E519D"/>
    <w:rsid w:val="001E52CB"/>
    <w:rsid w:val="001E538B"/>
    <w:rsid w:val="001E58BA"/>
    <w:rsid w:val="001E60F3"/>
    <w:rsid w:val="001E6153"/>
    <w:rsid w:val="001E634D"/>
    <w:rsid w:val="001E7AC7"/>
    <w:rsid w:val="001E7CBD"/>
    <w:rsid w:val="001F0528"/>
    <w:rsid w:val="001F08B6"/>
    <w:rsid w:val="001F0D5B"/>
    <w:rsid w:val="001F10D4"/>
    <w:rsid w:val="001F1897"/>
    <w:rsid w:val="001F2E6E"/>
    <w:rsid w:val="001F3CAD"/>
    <w:rsid w:val="001F3D22"/>
    <w:rsid w:val="001F3F9E"/>
    <w:rsid w:val="001F4142"/>
    <w:rsid w:val="001F4894"/>
    <w:rsid w:val="001F4F45"/>
    <w:rsid w:val="001F54EC"/>
    <w:rsid w:val="001F557C"/>
    <w:rsid w:val="001F571E"/>
    <w:rsid w:val="001F6675"/>
    <w:rsid w:val="001F6874"/>
    <w:rsid w:val="001F69A0"/>
    <w:rsid w:val="001F7A6E"/>
    <w:rsid w:val="00200696"/>
    <w:rsid w:val="00200CFA"/>
    <w:rsid w:val="00202D14"/>
    <w:rsid w:val="002038EC"/>
    <w:rsid w:val="00203D0B"/>
    <w:rsid w:val="002046C6"/>
    <w:rsid w:val="002049B8"/>
    <w:rsid w:val="00204B25"/>
    <w:rsid w:val="00204CD6"/>
    <w:rsid w:val="00204EF7"/>
    <w:rsid w:val="0020549E"/>
    <w:rsid w:val="002057AA"/>
    <w:rsid w:val="00205891"/>
    <w:rsid w:val="00205FD5"/>
    <w:rsid w:val="002067CB"/>
    <w:rsid w:val="0020740D"/>
    <w:rsid w:val="0020765C"/>
    <w:rsid w:val="00207F72"/>
    <w:rsid w:val="00210300"/>
    <w:rsid w:val="00210553"/>
    <w:rsid w:val="002107F0"/>
    <w:rsid w:val="002112B4"/>
    <w:rsid w:val="00211BC6"/>
    <w:rsid w:val="00211E0E"/>
    <w:rsid w:val="00211E28"/>
    <w:rsid w:val="002127ED"/>
    <w:rsid w:val="00212DC3"/>
    <w:rsid w:val="00212EF2"/>
    <w:rsid w:val="00213246"/>
    <w:rsid w:val="002132F4"/>
    <w:rsid w:val="00214024"/>
    <w:rsid w:val="0021429B"/>
    <w:rsid w:val="00214E49"/>
    <w:rsid w:val="00214E95"/>
    <w:rsid w:val="002150C5"/>
    <w:rsid w:val="00215874"/>
    <w:rsid w:val="00216128"/>
    <w:rsid w:val="002163C5"/>
    <w:rsid w:val="002167CA"/>
    <w:rsid w:val="0021760E"/>
    <w:rsid w:val="002200C1"/>
    <w:rsid w:val="00220937"/>
    <w:rsid w:val="002213D9"/>
    <w:rsid w:val="00221507"/>
    <w:rsid w:val="00221719"/>
    <w:rsid w:val="00221CAB"/>
    <w:rsid w:val="002222FB"/>
    <w:rsid w:val="00223F71"/>
    <w:rsid w:val="0022431C"/>
    <w:rsid w:val="00224B93"/>
    <w:rsid w:val="00224E0D"/>
    <w:rsid w:val="0022523A"/>
    <w:rsid w:val="00225306"/>
    <w:rsid w:val="00225524"/>
    <w:rsid w:val="00225B5E"/>
    <w:rsid w:val="0022672C"/>
    <w:rsid w:val="0022713C"/>
    <w:rsid w:val="00227160"/>
    <w:rsid w:val="00227307"/>
    <w:rsid w:val="00227B0C"/>
    <w:rsid w:val="00227C9E"/>
    <w:rsid w:val="00230319"/>
    <w:rsid w:val="002303AC"/>
    <w:rsid w:val="0023184B"/>
    <w:rsid w:val="00232165"/>
    <w:rsid w:val="00232AD0"/>
    <w:rsid w:val="00232B30"/>
    <w:rsid w:val="00232B56"/>
    <w:rsid w:val="0023339D"/>
    <w:rsid w:val="00234D3F"/>
    <w:rsid w:val="00235D0C"/>
    <w:rsid w:val="0023795B"/>
    <w:rsid w:val="00237F80"/>
    <w:rsid w:val="00241592"/>
    <w:rsid w:val="00241BBD"/>
    <w:rsid w:val="002420A7"/>
    <w:rsid w:val="002421C5"/>
    <w:rsid w:val="00242551"/>
    <w:rsid w:val="00242CD0"/>
    <w:rsid w:val="00242EF0"/>
    <w:rsid w:val="002431AF"/>
    <w:rsid w:val="00243FA5"/>
    <w:rsid w:val="0024454F"/>
    <w:rsid w:val="0024512C"/>
    <w:rsid w:val="002451EA"/>
    <w:rsid w:val="0024584D"/>
    <w:rsid w:val="00245DC5"/>
    <w:rsid w:val="002470D6"/>
    <w:rsid w:val="00247309"/>
    <w:rsid w:val="00247496"/>
    <w:rsid w:val="00247695"/>
    <w:rsid w:val="00247AB4"/>
    <w:rsid w:val="00247C8D"/>
    <w:rsid w:val="00247ECB"/>
    <w:rsid w:val="00250363"/>
    <w:rsid w:val="002503EE"/>
    <w:rsid w:val="002506F1"/>
    <w:rsid w:val="00250C60"/>
    <w:rsid w:val="00251AC4"/>
    <w:rsid w:val="00251D80"/>
    <w:rsid w:val="00252891"/>
    <w:rsid w:val="00252DC5"/>
    <w:rsid w:val="00253604"/>
    <w:rsid w:val="00254237"/>
    <w:rsid w:val="00254D3E"/>
    <w:rsid w:val="002550EF"/>
    <w:rsid w:val="00255195"/>
    <w:rsid w:val="00255287"/>
    <w:rsid w:val="002554A8"/>
    <w:rsid w:val="002554E3"/>
    <w:rsid w:val="002556D7"/>
    <w:rsid w:val="00255A84"/>
    <w:rsid w:val="00256494"/>
    <w:rsid w:val="00257071"/>
    <w:rsid w:val="00257163"/>
    <w:rsid w:val="00257549"/>
    <w:rsid w:val="002575EC"/>
    <w:rsid w:val="002603ED"/>
    <w:rsid w:val="00260741"/>
    <w:rsid w:val="00260D66"/>
    <w:rsid w:val="0026179F"/>
    <w:rsid w:val="00261A6B"/>
    <w:rsid w:val="0026211F"/>
    <w:rsid w:val="002629E5"/>
    <w:rsid w:val="00262AEA"/>
    <w:rsid w:val="00262DA5"/>
    <w:rsid w:val="00263050"/>
    <w:rsid w:val="002630BF"/>
    <w:rsid w:val="002642EF"/>
    <w:rsid w:val="002662F3"/>
    <w:rsid w:val="00266996"/>
    <w:rsid w:val="00266F17"/>
    <w:rsid w:val="00267160"/>
    <w:rsid w:val="00270058"/>
    <w:rsid w:val="00270FC0"/>
    <w:rsid w:val="002713B2"/>
    <w:rsid w:val="00271C88"/>
    <w:rsid w:val="002727EE"/>
    <w:rsid w:val="00272972"/>
    <w:rsid w:val="002729B2"/>
    <w:rsid w:val="00272C2A"/>
    <w:rsid w:val="00273483"/>
    <w:rsid w:val="002738E0"/>
    <w:rsid w:val="002739D2"/>
    <w:rsid w:val="00273BB3"/>
    <w:rsid w:val="00274649"/>
    <w:rsid w:val="0027498F"/>
    <w:rsid w:val="00274F40"/>
    <w:rsid w:val="0027510D"/>
    <w:rsid w:val="00275FCE"/>
    <w:rsid w:val="00276222"/>
    <w:rsid w:val="002762FD"/>
    <w:rsid w:val="00276452"/>
    <w:rsid w:val="0027754E"/>
    <w:rsid w:val="002779E5"/>
    <w:rsid w:val="002802D8"/>
    <w:rsid w:val="0028090C"/>
    <w:rsid w:val="002812BE"/>
    <w:rsid w:val="002823A1"/>
    <w:rsid w:val="0028251E"/>
    <w:rsid w:val="00282FB0"/>
    <w:rsid w:val="002830CE"/>
    <w:rsid w:val="00283955"/>
    <w:rsid w:val="002839E4"/>
    <w:rsid w:val="0028467A"/>
    <w:rsid w:val="002849CF"/>
    <w:rsid w:val="00284B2B"/>
    <w:rsid w:val="00284DBB"/>
    <w:rsid w:val="002858BA"/>
    <w:rsid w:val="002866EF"/>
    <w:rsid w:val="00286827"/>
    <w:rsid w:val="00286D67"/>
    <w:rsid w:val="00287FF4"/>
    <w:rsid w:val="002900F2"/>
    <w:rsid w:val="00290125"/>
    <w:rsid w:val="002901CF"/>
    <w:rsid w:val="002903D3"/>
    <w:rsid w:val="002905F0"/>
    <w:rsid w:val="00290BF4"/>
    <w:rsid w:val="00290C7D"/>
    <w:rsid w:val="0029252C"/>
    <w:rsid w:val="002926F3"/>
    <w:rsid w:val="002927DC"/>
    <w:rsid w:val="00292BFC"/>
    <w:rsid w:val="00292D81"/>
    <w:rsid w:val="002932EE"/>
    <w:rsid w:val="002936A4"/>
    <w:rsid w:val="002938B5"/>
    <w:rsid w:val="002944F4"/>
    <w:rsid w:val="00294AD5"/>
    <w:rsid w:val="00294BAF"/>
    <w:rsid w:val="00294BF9"/>
    <w:rsid w:val="00294E37"/>
    <w:rsid w:val="0029566E"/>
    <w:rsid w:val="002958BD"/>
    <w:rsid w:val="00295947"/>
    <w:rsid w:val="002959C3"/>
    <w:rsid w:val="00295D1C"/>
    <w:rsid w:val="00295F9C"/>
    <w:rsid w:val="0029615E"/>
    <w:rsid w:val="002979C2"/>
    <w:rsid w:val="00297C0E"/>
    <w:rsid w:val="00297F59"/>
    <w:rsid w:val="00297FB4"/>
    <w:rsid w:val="002A0141"/>
    <w:rsid w:val="002A0CB0"/>
    <w:rsid w:val="002A14E5"/>
    <w:rsid w:val="002A2B8F"/>
    <w:rsid w:val="002A334B"/>
    <w:rsid w:val="002A3971"/>
    <w:rsid w:val="002A5044"/>
    <w:rsid w:val="002A5116"/>
    <w:rsid w:val="002A5BF7"/>
    <w:rsid w:val="002A636F"/>
    <w:rsid w:val="002A6A78"/>
    <w:rsid w:val="002A6DE2"/>
    <w:rsid w:val="002A6DF9"/>
    <w:rsid w:val="002A7040"/>
    <w:rsid w:val="002A7BEE"/>
    <w:rsid w:val="002A7C72"/>
    <w:rsid w:val="002A7F01"/>
    <w:rsid w:val="002B08F2"/>
    <w:rsid w:val="002B0941"/>
    <w:rsid w:val="002B0BBE"/>
    <w:rsid w:val="002B147F"/>
    <w:rsid w:val="002B1566"/>
    <w:rsid w:val="002B1E98"/>
    <w:rsid w:val="002B20FE"/>
    <w:rsid w:val="002B2445"/>
    <w:rsid w:val="002B2604"/>
    <w:rsid w:val="002B3035"/>
    <w:rsid w:val="002B394F"/>
    <w:rsid w:val="002B3BC9"/>
    <w:rsid w:val="002B4146"/>
    <w:rsid w:val="002B4BC2"/>
    <w:rsid w:val="002B4E44"/>
    <w:rsid w:val="002B4F10"/>
    <w:rsid w:val="002B5065"/>
    <w:rsid w:val="002B5202"/>
    <w:rsid w:val="002B54C5"/>
    <w:rsid w:val="002B5826"/>
    <w:rsid w:val="002B5920"/>
    <w:rsid w:val="002B5DE4"/>
    <w:rsid w:val="002B5EB8"/>
    <w:rsid w:val="002B6ED7"/>
    <w:rsid w:val="002B778D"/>
    <w:rsid w:val="002C065E"/>
    <w:rsid w:val="002C0ABE"/>
    <w:rsid w:val="002C1573"/>
    <w:rsid w:val="002C183B"/>
    <w:rsid w:val="002C1BC5"/>
    <w:rsid w:val="002C1C32"/>
    <w:rsid w:val="002C1E70"/>
    <w:rsid w:val="002C2129"/>
    <w:rsid w:val="002C2C72"/>
    <w:rsid w:val="002C2D81"/>
    <w:rsid w:val="002C32C9"/>
    <w:rsid w:val="002C349C"/>
    <w:rsid w:val="002C3952"/>
    <w:rsid w:val="002C426C"/>
    <w:rsid w:val="002C49CB"/>
    <w:rsid w:val="002C4E02"/>
    <w:rsid w:val="002C516C"/>
    <w:rsid w:val="002C555F"/>
    <w:rsid w:val="002C5B27"/>
    <w:rsid w:val="002C5F91"/>
    <w:rsid w:val="002C6372"/>
    <w:rsid w:val="002C6B0B"/>
    <w:rsid w:val="002C6BAE"/>
    <w:rsid w:val="002C6FBC"/>
    <w:rsid w:val="002C7463"/>
    <w:rsid w:val="002C7BDE"/>
    <w:rsid w:val="002D02AD"/>
    <w:rsid w:val="002D0F1A"/>
    <w:rsid w:val="002D1168"/>
    <w:rsid w:val="002D1CAA"/>
    <w:rsid w:val="002D3BDC"/>
    <w:rsid w:val="002D3FAB"/>
    <w:rsid w:val="002D572D"/>
    <w:rsid w:val="002D6DFD"/>
    <w:rsid w:val="002D7153"/>
    <w:rsid w:val="002D7220"/>
    <w:rsid w:val="002D7607"/>
    <w:rsid w:val="002D7B1C"/>
    <w:rsid w:val="002D7DA1"/>
    <w:rsid w:val="002E01C2"/>
    <w:rsid w:val="002E0B90"/>
    <w:rsid w:val="002E1602"/>
    <w:rsid w:val="002E17C7"/>
    <w:rsid w:val="002E1F6D"/>
    <w:rsid w:val="002E250B"/>
    <w:rsid w:val="002E2768"/>
    <w:rsid w:val="002E37CB"/>
    <w:rsid w:val="002E40E4"/>
    <w:rsid w:val="002E4977"/>
    <w:rsid w:val="002E5EE6"/>
    <w:rsid w:val="002E62C6"/>
    <w:rsid w:val="002E64F7"/>
    <w:rsid w:val="002E77B3"/>
    <w:rsid w:val="002E7ED1"/>
    <w:rsid w:val="002F00C3"/>
    <w:rsid w:val="002F04D7"/>
    <w:rsid w:val="002F05D6"/>
    <w:rsid w:val="002F0D6B"/>
    <w:rsid w:val="002F1C72"/>
    <w:rsid w:val="002F2C31"/>
    <w:rsid w:val="002F330B"/>
    <w:rsid w:val="002F448D"/>
    <w:rsid w:val="002F451B"/>
    <w:rsid w:val="002F46BE"/>
    <w:rsid w:val="002F471D"/>
    <w:rsid w:val="002F4B53"/>
    <w:rsid w:val="002F5CF2"/>
    <w:rsid w:val="002F5DD6"/>
    <w:rsid w:val="002F6718"/>
    <w:rsid w:val="002F67FC"/>
    <w:rsid w:val="002F6B24"/>
    <w:rsid w:val="002F707E"/>
    <w:rsid w:val="002F7633"/>
    <w:rsid w:val="002F766D"/>
    <w:rsid w:val="002F7A40"/>
    <w:rsid w:val="00300114"/>
    <w:rsid w:val="003004F2"/>
    <w:rsid w:val="00300F82"/>
    <w:rsid w:val="00301371"/>
    <w:rsid w:val="003018B6"/>
    <w:rsid w:val="00301B2C"/>
    <w:rsid w:val="00301E54"/>
    <w:rsid w:val="0030277A"/>
    <w:rsid w:val="00302963"/>
    <w:rsid w:val="0030319F"/>
    <w:rsid w:val="003038E7"/>
    <w:rsid w:val="00304818"/>
    <w:rsid w:val="003054AF"/>
    <w:rsid w:val="003054C7"/>
    <w:rsid w:val="0030562B"/>
    <w:rsid w:val="00305C18"/>
    <w:rsid w:val="00305D72"/>
    <w:rsid w:val="003067CD"/>
    <w:rsid w:val="00306F0D"/>
    <w:rsid w:val="003077C9"/>
    <w:rsid w:val="003104DA"/>
    <w:rsid w:val="003105C6"/>
    <w:rsid w:val="00310BFE"/>
    <w:rsid w:val="003113B7"/>
    <w:rsid w:val="00311A5E"/>
    <w:rsid w:val="00311E6B"/>
    <w:rsid w:val="00311FDC"/>
    <w:rsid w:val="0031217B"/>
    <w:rsid w:val="003122EA"/>
    <w:rsid w:val="00312988"/>
    <w:rsid w:val="00312C55"/>
    <w:rsid w:val="00313EE4"/>
    <w:rsid w:val="003141A3"/>
    <w:rsid w:val="0031467C"/>
    <w:rsid w:val="003149E4"/>
    <w:rsid w:val="00314A62"/>
    <w:rsid w:val="00314E08"/>
    <w:rsid w:val="00315FAE"/>
    <w:rsid w:val="003165A8"/>
    <w:rsid w:val="00316C4D"/>
    <w:rsid w:val="003172E0"/>
    <w:rsid w:val="0031743F"/>
    <w:rsid w:val="00317C7F"/>
    <w:rsid w:val="00317C98"/>
    <w:rsid w:val="003200F0"/>
    <w:rsid w:val="00320164"/>
    <w:rsid w:val="003203A3"/>
    <w:rsid w:val="00320AD3"/>
    <w:rsid w:val="00320EAC"/>
    <w:rsid w:val="00321571"/>
    <w:rsid w:val="003216A2"/>
    <w:rsid w:val="00321762"/>
    <w:rsid w:val="00321A34"/>
    <w:rsid w:val="00321CAE"/>
    <w:rsid w:val="0032222C"/>
    <w:rsid w:val="003237B5"/>
    <w:rsid w:val="00323B03"/>
    <w:rsid w:val="0032471F"/>
    <w:rsid w:val="00325023"/>
    <w:rsid w:val="00325781"/>
    <w:rsid w:val="00325ACD"/>
    <w:rsid w:val="00325AEF"/>
    <w:rsid w:val="00325D03"/>
    <w:rsid w:val="00326ABD"/>
    <w:rsid w:val="00326BFA"/>
    <w:rsid w:val="00326FF5"/>
    <w:rsid w:val="003313D1"/>
    <w:rsid w:val="00332534"/>
    <w:rsid w:val="00332C3C"/>
    <w:rsid w:val="00332F59"/>
    <w:rsid w:val="003330A3"/>
    <w:rsid w:val="00333157"/>
    <w:rsid w:val="00333684"/>
    <w:rsid w:val="0033405F"/>
    <w:rsid w:val="00334386"/>
    <w:rsid w:val="00334602"/>
    <w:rsid w:val="003350FA"/>
    <w:rsid w:val="00335264"/>
    <w:rsid w:val="0033586D"/>
    <w:rsid w:val="00335EAD"/>
    <w:rsid w:val="00337446"/>
    <w:rsid w:val="003374A9"/>
    <w:rsid w:val="00337A2A"/>
    <w:rsid w:val="00337B55"/>
    <w:rsid w:val="003403B6"/>
    <w:rsid w:val="00340A4E"/>
    <w:rsid w:val="00340B6E"/>
    <w:rsid w:val="0034131E"/>
    <w:rsid w:val="00341385"/>
    <w:rsid w:val="003433ED"/>
    <w:rsid w:val="003435C8"/>
    <w:rsid w:val="003438BB"/>
    <w:rsid w:val="00343ECC"/>
    <w:rsid w:val="00344210"/>
    <w:rsid w:val="0034445A"/>
    <w:rsid w:val="003444E7"/>
    <w:rsid w:val="00344E4A"/>
    <w:rsid w:val="00344FAC"/>
    <w:rsid w:val="00346D36"/>
    <w:rsid w:val="00346D70"/>
    <w:rsid w:val="00346D8A"/>
    <w:rsid w:val="003476F0"/>
    <w:rsid w:val="0035042C"/>
    <w:rsid w:val="003504A8"/>
    <w:rsid w:val="00350F76"/>
    <w:rsid w:val="0035111C"/>
    <w:rsid w:val="00351B73"/>
    <w:rsid w:val="00352795"/>
    <w:rsid w:val="003528EC"/>
    <w:rsid w:val="00353509"/>
    <w:rsid w:val="00353DF7"/>
    <w:rsid w:val="00354284"/>
    <w:rsid w:val="0035428B"/>
    <w:rsid w:val="003547F5"/>
    <w:rsid w:val="00355097"/>
    <w:rsid w:val="003550CF"/>
    <w:rsid w:val="0035519B"/>
    <w:rsid w:val="00355CCF"/>
    <w:rsid w:val="00355FA1"/>
    <w:rsid w:val="0035668D"/>
    <w:rsid w:val="00356C55"/>
    <w:rsid w:val="0035737D"/>
    <w:rsid w:val="00357E6F"/>
    <w:rsid w:val="003607FF"/>
    <w:rsid w:val="00361CD0"/>
    <w:rsid w:val="0036222E"/>
    <w:rsid w:val="00362B38"/>
    <w:rsid w:val="00362B59"/>
    <w:rsid w:val="00363083"/>
    <w:rsid w:val="0036337B"/>
    <w:rsid w:val="00363D92"/>
    <w:rsid w:val="00363E66"/>
    <w:rsid w:val="00364069"/>
    <w:rsid w:val="00364784"/>
    <w:rsid w:val="00365165"/>
    <w:rsid w:val="0036522E"/>
    <w:rsid w:val="0036536E"/>
    <w:rsid w:val="00365708"/>
    <w:rsid w:val="00365E31"/>
    <w:rsid w:val="003666BD"/>
    <w:rsid w:val="00366863"/>
    <w:rsid w:val="00366BB7"/>
    <w:rsid w:val="00366FE5"/>
    <w:rsid w:val="0037143E"/>
    <w:rsid w:val="00371572"/>
    <w:rsid w:val="00371645"/>
    <w:rsid w:val="003727A9"/>
    <w:rsid w:val="00372F9B"/>
    <w:rsid w:val="003736A1"/>
    <w:rsid w:val="00373A08"/>
    <w:rsid w:val="00373F0C"/>
    <w:rsid w:val="00374271"/>
    <w:rsid w:val="0037428B"/>
    <w:rsid w:val="0037469E"/>
    <w:rsid w:val="00374A50"/>
    <w:rsid w:val="00374AEA"/>
    <w:rsid w:val="003750AC"/>
    <w:rsid w:val="003758F5"/>
    <w:rsid w:val="003759E5"/>
    <w:rsid w:val="00375F27"/>
    <w:rsid w:val="00375FC5"/>
    <w:rsid w:val="00376B8E"/>
    <w:rsid w:val="00376FA7"/>
    <w:rsid w:val="00377250"/>
    <w:rsid w:val="00377350"/>
    <w:rsid w:val="00377C92"/>
    <w:rsid w:val="00380B7B"/>
    <w:rsid w:val="00380C8C"/>
    <w:rsid w:val="00380E1E"/>
    <w:rsid w:val="003825ED"/>
    <w:rsid w:val="00383084"/>
    <w:rsid w:val="00383B44"/>
    <w:rsid w:val="0038468D"/>
    <w:rsid w:val="00384C90"/>
    <w:rsid w:val="0038536F"/>
    <w:rsid w:val="0038598F"/>
    <w:rsid w:val="00386102"/>
    <w:rsid w:val="0038634A"/>
    <w:rsid w:val="00387640"/>
    <w:rsid w:val="00387721"/>
    <w:rsid w:val="00390F78"/>
    <w:rsid w:val="003916AB"/>
    <w:rsid w:val="003917CC"/>
    <w:rsid w:val="00391983"/>
    <w:rsid w:val="0039242D"/>
    <w:rsid w:val="003924BD"/>
    <w:rsid w:val="0039259B"/>
    <w:rsid w:val="00392AB0"/>
    <w:rsid w:val="003930E2"/>
    <w:rsid w:val="0039417D"/>
    <w:rsid w:val="0039432F"/>
    <w:rsid w:val="00394D7F"/>
    <w:rsid w:val="00395D66"/>
    <w:rsid w:val="003960FE"/>
    <w:rsid w:val="00397325"/>
    <w:rsid w:val="003975A4"/>
    <w:rsid w:val="003A04F7"/>
    <w:rsid w:val="003A1623"/>
    <w:rsid w:val="003A1782"/>
    <w:rsid w:val="003A21F0"/>
    <w:rsid w:val="003A25BD"/>
    <w:rsid w:val="003A2692"/>
    <w:rsid w:val="003A4254"/>
    <w:rsid w:val="003A4D83"/>
    <w:rsid w:val="003A4ED2"/>
    <w:rsid w:val="003A58F8"/>
    <w:rsid w:val="003A5B40"/>
    <w:rsid w:val="003A640A"/>
    <w:rsid w:val="003A65A7"/>
    <w:rsid w:val="003A6761"/>
    <w:rsid w:val="003A6AB4"/>
    <w:rsid w:val="003A6AC6"/>
    <w:rsid w:val="003A7699"/>
    <w:rsid w:val="003A7BF1"/>
    <w:rsid w:val="003B007B"/>
    <w:rsid w:val="003B085E"/>
    <w:rsid w:val="003B0CE4"/>
    <w:rsid w:val="003B0EF4"/>
    <w:rsid w:val="003B167E"/>
    <w:rsid w:val="003B2417"/>
    <w:rsid w:val="003B242A"/>
    <w:rsid w:val="003B2DCF"/>
    <w:rsid w:val="003B348E"/>
    <w:rsid w:val="003B3634"/>
    <w:rsid w:val="003B557E"/>
    <w:rsid w:val="003B5A24"/>
    <w:rsid w:val="003B5F27"/>
    <w:rsid w:val="003B5F5D"/>
    <w:rsid w:val="003B6105"/>
    <w:rsid w:val="003B79F9"/>
    <w:rsid w:val="003C0520"/>
    <w:rsid w:val="003C0801"/>
    <w:rsid w:val="003C1569"/>
    <w:rsid w:val="003C1C34"/>
    <w:rsid w:val="003C25FC"/>
    <w:rsid w:val="003C33A0"/>
    <w:rsid w:val="003C37C1"/>
    <w:rsid w:val="003C37CC"/>
    <w:rsid w:val="003C610E"/>
    <w:rsid w:val="003C6E13"/>
    <w:rsid w:val="003C6E97"/>
    <w:rsid w:val="003C6F4E"/>
    <w:rsid w:val="003D0A14"/>
    <w:rsid w:val="003D1793"/>
    <w:rsid w:val="003D185D"/>
    <w:rsid w:val="003D20BD"/>
    <w:rsid w:val="003D27B1"/>
    <w:rsid w:val="003D2A51"/>
    <w:rsid w:val="003D2C64"/>
    <w:rsid w:val="003D2D63"/>
    <w:rsid w:val="003D33BF"/>
    <w:rsid w:val="003D3600"/>
    <w:rsid w:val="003D4D52"/>
    <w:rsid w:val="003D5182"/>
    <w:rsid w:val="003D6D2B"/>
    <w:rsid w:val="003D6FE5"/>
    <w:rsid w:val="003D7329"/>
    <w:rsid w:val="003D752A"/>
    <w:rsid w:val="003E0051"/>
    <w:rsid w:val="003E1416"/>
    <w:rsid w:val="003E15BA"/>
    <w:rsid w:val="003E167B"/>
    <w:rsid w:val="003E1BE7"/>
    <w:rsid w:val="003E1E10"/>
    <w:rsid w:val="003E31F1"/>
    <w:rsid w:val="003E3640"/>
    <w:rsid w:val="003E3CBB"/>
    <w:rsid w:val="003E3D1C"/>
    <w:rsid w:val="003E4195"/>
    <w:rsid w:val="003E4425"/>
    <w:rsid w:val="003E55CC"/>
    <w:rsid w:val="003E55F7"/>
    <w:rsid w:val="003E68E8"/>
    <w:rsid w:val="003E6942"/>
    <w:rsid w:val="003E6F27"/>
    <w:rsid w:val="003E79A6"/>
    <w:rsid w:val="003E7E6B"/>
    <w:rsid w:val="003F07F9"/>
    <w:rsid w:val="003F0ACA"/>
    <w:rsid w:val="003F0F45"/>
    <w:rsid w:val="003F15BA"/>
    <w:rsid w:val="003F1691"/>
    <w:rsid w:val="003F219C"/>
    <w:rsid w:val="003F25C8"/>
    <w:rsid w:val="003F2B5A"/>
    <w:rsid w:val="003F2BD8"/>
    <w:rsid w:val="003F2CFF"/>
    <w:rsid w:val="003F3A4B"/>
    <w:rsid w:val="003F3C48"/>
    <w:rsid w:val="003F3FF3"/>
    <w:rsid w:val="003F488A"/>
    <w:rsid w:val="003F4EDB"/>
    <w:rsid w:val="003F511D"/>
    <w:rsid w:val="003F5390"/>
    <w:rsid w:val="003F63D8"/>
    <w:rsid w:val="003F6670"/>
    <w:rsid w:val="003F69E7"/>
    <w:rsid w:val="003F747B"/>
    <w:rsid w:val="004003AB"/>
    <w:rsid w:val="00401883"/>
    <w:rsid w:val="0040239D"/>
    <w:rsid w:val="00402644"/>
    <w:rsid w:val="00402DEB"/>
    <w:rsid w:val="0040313E"/>
    <w:rsid w:val="004043EB"/>
    <w:rsid w:val="00405FAF"/>
    <w:rsid w:val="00406372"/>
    <w:rsid w:val="004065D8"/>
    <w:rsid w:val="00406D4B"/>
    <w:rsid w:val="004075BF"/>
    <w:rsid w:val="00407724"/>
    <w:rsid w:val="004078AE"/>
    <w:rsid w:val="00410724"/>
    <w:rsid w:val="004108AE"/>
    <w:rsid w:val="004111A1"/>
    <w:rsid w:val="00411369"/>
    <w:rsid w:val="00412C39"/>
    <w:rsid w:val="00412C63"/>
    <w:rsid w:val="00412C9B"/>
    <w:rsid w:val="004130D9"/>
    <w:rsid w:val="00413F43"/>
    <w:rsid w:val="0041413D"/>
    <w:rsid w:val="00414473"/>
    <w:rsid w:val="0041463A"/>
    <w:rsid w:val="0041470C"/>
    <w:rsid w:val="00414710"/>
    <w:rsid w:val="00414A65"/>
    <w:rsid w:val="00414C48"/>
    <w:rsid w:val="00416C00"/>
    <w:rsid w:val="004171AE"/>
    <w:rsid w:val="00417664"/>
    <w:rsid w:val="00417B0A"/>
    <w:rsid w:val="00417BD3"/>
    <w:rsid w:val="00420991"/>
    <w:rsid w:val="00420AB9"/>
    <w:rsid w:val="00420FD4"/>
    <w:rsid w:val="00421C46"/>
    <w:rsid w:val="00421E05"/>
    <w:rsid w:val="00422478"/>
    <w:rsid w:val="004224CE"/>
    <w:rsid w:val="004236E6"/>
    <w:rsid w:val="00423857"/>
    <w:rsid w:val="00423AD2"/>
    <w:rsid w:val="00423BD6"/>
    <w:rsid w:val="00424B7F"/>
    <w:rsid w:val="00425BD5"/>
    <w:rsid w:val="0042728E"/>
    <w:rsid w:val="004276CB"/>
    <w:rsid w:val="00431E06"/>
    <w:rsid w:val="00431F2D"/>
    <w:rsid w:val="0043295E"/>
    <w:rsid w:val="00433663"/>
    <w:rsid w:val="00433C65"/>
    <w:rsid w:val="004344E0"/>
    <w:rsid w:val="00434750"/>
    <w:rsid w:val="004349E9"/>
    <w:rsid w:val="004357E6"/>
    <w:rsid w:val="004359B4"/>
    <w:rsid w:val="00436A8A"/>
    <w:rsid w:val="00436B02"/>
    <w:rsid w:val="00437818"/>
    <w:rsid w:val="00440E3F"/>
    <w:rsid w:val="0044168B"/>
    <w:rsid w:val="00441A76"/>
    <w:rsid w:val="00441B01"/>
    <w:rsid w:val="00442CEF"/>
    <w:rsid w:val="00442F13"/>
    <w:rsid w:val="004431BF"/>
    <w:rsid w:val="0044370C"/>
    <w:rsid w:val="00443AC8"/>
    <w:rsid w:val="00443B59"/>
    <w:rsid w:val="00443F25"/>
    <w:rsid w:val="0044425D"/>
    <w:rsid w:val="00444C7D"/>
    <w:rsid w:val="00445358"/>
    <w:rsid w:val="00445671"/>
    <w:rsid w:val="00445C21"/>
    <w:rsid w:val="00445F4D"/>
    <w:rsid w:val="00446263"/>
    <w:rsid w:val="0044696A"/>
    <w:rsid w:val="00446CE6"/>
    <w:rsid w:val="0044742F"/>
    <w:rsid w:val="00447A46"/>
    <w:rsid w:val="00450CAD"/>
    <w:rsid w:val="0045130E"/>
    <w:rsid w:val="004516A2"/>
    <w:rsid w:val="004529CC"/>
    <w:rsid w:val="00452AD1"/>
    <w:rsid w:val="004532CA"/>
    <w:rsid w:val="00453870"/>
    <w:rsid w:val="00454A21"/>
    <w:rsid w:val="0045628B"/>
    <w:rsid w:val="00456593"/>
    <w:rsid w:val="00456894"/>
    <w:rsid w:val="00456CB7"/>
    <w:rsid w:val="00457780"/>
    <w:rsid w:val="00457DCA"/>
    <w:rsid w:val="00457FD4"/>
    <w:rsid w:val="00460AA0"/>
    <w:rsid w:val="00460CB7"/>
    <w:rsid w:val="004617C4"/>
    <w:rsid w:val="00463723"/>
    <w:rsid w:val="00463746"/>
    <w:rsid w:val="00464634"/>
    <w:rsid w:val="00464CBE"/>
    <w:rsid w:val="004657B4"/>
    <w:rsid w:val="00465829"/>
    <w:rsid w:val="00466227"/>
    <w:rsid w:val="00466760"/>
    <w:rsid w:val="00466A31"/>
    <w:rsid w:val="00466B3F"/>
    <w:rsid w:val="00466C2E"/>
    <w:rsid w:val="00466EDE"/>
    <w:rsid w:val="004678EB"/>
    <w:rsid w:val="00467948"/>
    <w:rsid w:val="0047015D"/>
    <w:rsid w:val="004704CE"/>
    <w:rsid w:val="00470D4E"/>
    <w:rsid w:val="004714A6"/>
    <w:rsid w:val="00471C56"/>
    <w:rsid w:val="004724F2"/>
    <w:rsid w:val="00472B9A"/>
    <w:rsid w:val="00472C06"/>
    <w:rsid w:val="00472E5D"/>
    <w:rsid w:val="00473A0A"/>
    <w:rsid w:val="004745AC"/>
    <w:rsid w:val="00474604"/>
    <w:rsid w:val="00474B2F"/>
    <w:rsid w:val="00474DD9"/>
    <w:rsid w:val="00474F28"/>
    <w:rsid w:val="00475336"/>
    <w:rsid w:val="00475A36"/>
    <w:rsid w:val="0047652F"/>
    <w:rsid w:val="00476F9B"/>
    <w:rsid w:val="0047756D"/>
    <w:rsid w:val="004778E2"/>
    <w:rsid w:val="00477DCC"/>
    <w:rsid w:val="00481053"/>
    <w:rsid w:val="0048171F"/>
    <w:rsid w:val="004819B7"/>
    <w:rsid w:val="00481C46"/>
    <w:rsid w:val="00482668"/>
    <w:rsid w:val="0048272E"/>
    <w:rsid w:val="00482D56"/>
    <w:rsid w:val="00482DE3"/>
    <w:rsid w:val="00482EC4"/>
    <w:rsid w:val="00483967"/>
    <w:rsid w:val="00484A9D"/>
    <w:rsid w:val="00484F01"/>
    <w:rsid w:val="00485530"/>
    <w:rsid w:val="0048557E"/>
    <w:rsid w:val="004863A4"/>
    <w:rsid w:val="004875C0"/>
    <w:rsid w:val="00487DA0"/>
    <w:rsid w:val="00487E95"/>
    <w:rsid w:val="00490177"/>
    <w:rsid w:val="00490201"/>
    <w:rsid w:val="004903AC"/>
    <w:rsid w:val="0049088A"/>
    <w:rsid w:val="004924FB"/>
    <w:rsid w:val="004926FE"/>
    <w:rsid w:val="00492D05"/>
    <w:rsid w:val="00492DC9"/>
    <w:rsid w:val="00492ECD"/>
    <w:rsid w:val="00493118"/>
    <w:rsid w:val="0049403E"/>
    <w:rsid w:val="00495E15"/>
    <w:rsid w:val="004965DD"/>
    <w:rsid w:val="004A05C0"/>
    <w:rsid w:val="004A187C"/>
    <w:rsid w:val="004A2729"/>
    <w:rsid w:val="004A2D7E"/>
    <w:rsid w:val="004A3372"/>
    <w:rsid w:val="004A3378"/>
    <w:rsid w:val="004A3DB4"/>
    <w:rsid w:val="004A40F6"/>
    <w:rsid w:val="004A4352"/>
    <w:rsid w:val="004A47AB"/>
    <w:rsid w:val="004A5025"/>
    <w:rsid w:val="004A5FD4"/>
    <w:rsid w:val="004A72B0"/>
    <w:rsid w:val="004A7800"/>
    <w:rsid w:val="004B005E"/>
    <w:rsid w:val="004B0CCF"/>
    <w:rsid w:val="004B102E"/>
    <w:rsid w:val="004B1443"/>
    <w:rsid w:val="004B14A4"/>
    <w:rsid w:val="004B15C9"/>
    <w:rsid w:val="004B18A9"/>
    <w:rsid w:val="004B2007"/>
    <w:rsid w:val="004B20DE"/>
    <w:rsid w:val="004B29CB"/>
    <w:rsid w:val="004B2AB5"/>
    <w:rsid w:val="004B344B"/>
    <w:rsid w:val="004B388C"/>
    <w:rsid w:val="004B38A2"/>
    <w:rsid w:val="004B3EDB"/>
    <w:rsid w:val="004B4527"/>
    <w:rsid w:val="004B4533"/>
    <w:rsid w:val="004B45CE"/>
    <w:rsid w:val="004B487D"/>
    <w:rsid w:val="004B5185"/>
    <w:rsid w:val="004B5975"/>
    <w:rsid w:val="004B6BBF"/>
    <w:rsid w:val="004B6FA0"/>
    <w:rsid w:val="004B787E"/>
    <w:rsid w:val="004B7C2F"/>
    <w:rsid w:val="004C0165"/>
    <w:rsid w:val="004C02BB"/>
    <w:rsid w:val="004C0679"/>
    <w:rsid w:val="004C0BDA"/>
    <w:rsid w:val="004C1215"/>
    <w:rsid w:val="004C1327"/>
    <w:rsid w:val="004C1956"/>
    <w:rsid w:val="004C22D0"/>
    <w:rsid w:val="004C25B9"/>
    <w:rsid w:val="004C3E56"/>
    <w:rsid w:val="004C4155"/>
    <w:rsid w:val="004C417B"/>
    <w:rsid w:val="004C4BD8"/>
    <w:rsid w:val="004C4C46"/>
    <w:rsid w:val="004C52D6"/>
    <w:rsid w:val="004C544E"/>
    <w:rsid w:val="004C5AAE"/>
    <w:rsid w:val="004C5B46"/>
    <w:rsid w:val="004C5E6D"/>
    <w:rsid w:val="004C5F94"/>
    <w:rsid w:val="004C6313"/>
    <w:rsid w:val="004C63E4"/>
    <w:rsid w:val="004C6B22"/>
    <w:rsid w:val="004C7B33"/>
    <w:rsid w:val="004D0098"/>
    <w:rsid w:val="004D088F"/>
    <w:rsid w:val="004D0C59"/>
    <w:rsid w:val="004D16B5"/>
    <w:rsid w:val="004D1FBC"/>
    <w:rsid w:val="004D2069"/>
    <w:rsid w:val="004D2098"/>
    <w:rsid w:val="004D27A1"/>
    <w:rsid w:val="004D3BA2"/>
    <w:rsid w:val="004D3F6D"/>
    <w:rsid w:val="004D4217"/>
    <w:rsid w:val="004D4A88"/>
    <w:rsid w:val="004D4A8A"/>
    <w:rsid w:val="004D4CA3"/>
    <w:rsid w:val="004D55BA"/>
    <w:rsid w:val="004D5724"/>
    <w:rsid w:val="004D5A88"/>
    <w:rsid w:val="004D5CFD"/>
    <w:rsid w:val="004D5D74"/>
    <w:rsid w:val="004D6669"/>
    <w:rsid w:val="004D674D"/>
    <w:rsid w:val="004D68CA"/>
    <w:rsid w:val="004D7039"/>
    <w:rsid w:val="004D70ED"/>
    <w:rsid w:val="004D7286"/>
    <w:rsid w:val="004D768B"/>
    <w:rsid w:val="004D76C8"/>
    <w:rsid w:val="004D7B1D"/>
    <w:rsid w:val="004E0702"/>
    <w:rsid w:val="004E0C66"/>
    <w:rsid w:val="004E0CFD"/>
    <w:rsid w:val="004E19B5"/>
    <w:rsid w:val="004E329E"/>
    <w:rsid w:val="004E3386"/>
    <w:rsid w:val="004E3535"/>
    <w:rsid w:val="004E35C5"/>
    <w:rsid w:val="004E4832"/>
    <w:rsid w:val="004E492D"/>
    <w:rsid w:val="004E4CC5"/>
    <w:rsid w:val="004E50EE"/>
    <w:rsid w:val="004E5E44"/>
    <w:rsid w:val="004E5F0C"/>
    <w:rsid w:val="004E76EB"/>
    <w:rsid w:val="004E796A"/>
    <w:rsid w:val="004E7C2B"/>
    <w:rsid w:val="004E7EEA"/>
    <w:rsid w:val="004F1485"/>
    <w:rsid w:val="004F1A62"/>
    <w:rsid w:val="004F1AEF"/>
    <w:rsid w:val="004F3044"/>
    <w:rsid w:val="004F3248"/>
    <w:rsid w:val="004F3995"/>
    <w:rsid w:val="004F418C"/>
    <w:rsid w:val="004F465B"/>
    <w:rsid w:val="004F4C10"/>
    <w:rsid w:val="004F4C23"/>
    <w:rsid w:val="004F5F03"/>
    <w:rsid w:val="004F5F4C"/>
    <w:rsid w:val="004F6833"/>
    <w:rsid w:val="004F6D72"/>
    <w:rsid w:val="004F7569"/>
    <w:rsid w:val="004F7A82"/>
    <w:rsid w:val="005026CB"/>
    <w:rsid w:val="00502B0B"/>
    <w:rsid w:val="00502BCD"/>
    <w:rsid w:val="00503112"/>
    <w:rsid w:val="0050317B"/>
    <w:rsid w:val="0050351C"/>
    <w:rsid w:val="00503B54"/>
    <w:rsid w:val="00503DF1"/>
    <w:rsid w:val="00503E3C"/>
    <w:rsid w:val="00504D38"/>
    <w:rsid w:val="005058F9"/>
    <w:rsid w:val="00505BAD"/>
    <w:rsid w:val="005060D9"/>
    <w:rsid w:val="0050644C"/>
    <w:rsid w:val="005064B8"/>
    <w:rsid w:val="00506D94"/>
    <w:rsid w:val="005074A2"/>
    <w:rsid w:val="00507972"/>
    <w:rsid w:val="00507D61"/>
    <w:rsid w:val="005101BB"/>
    <w:rsid w:val="005105E4"/>
    <w:rsid w:val="00510935"/>
    <w:rsid w:val="00510B32"/>
    <w:rsid w:val="00510F2A"/>
    <w:rsid w:val="00511AE1"/>
    <w:rsid w:val="00511DB7"/>
    <w:rsid w:val="00511DFB"/>
    <w:rsid w:val="00511F5E"/>
    <w:rsid w:val="00512C8E"/>
    <w:rsid w:val="00512F53"/>
    <w:rsid w:val="0051333C"/>
    <w:rsid w:val="0051387B"/>
    <w:rsid w:val="00514456"/>
    <w:rsid w:val="00514466"/>
    <w:rsid w:val="0051487D"/>
    <w:rsid w:val="00514BAC"/>
    <w:rsid w:val="005156D5"/>
    <w:rsid w:val="005167B8"/>
    <w:rsid w:val="00516C2F"/>
    <w:rsid w:val="00516D41"/>
    <w:rsid w:val="00516FCF"/>
    <w:rsid w:val="00517423"/>
    <w:rsid w:val="0051774F"/>
    <w:rsid w:val="005202DF"/>
    <w:rsid w:val="00520358"/>
    <w:rsid w:val="00520F7A"/>
    <w:rsid w:val="00521400"/>
    <w:rsid w:val="00522629"/>
    <w:rsid w:val="00522FE4"/>
    <w:rsid w:val="005237FA"/>
    <w:rsid w:val="00523ECB"/>
    <w:rsid w:val="00524790"/>
    <w:rsid w:val="005247C6"/>
    <w:rsid w:val="005248A8"/>
    <w:rsid w:val="00524AB2"/>
    <w:rsid w:val="005257C7"/>
    <w:rsid w:val="00526856"/>
    <w:rsid w:val="00526CDB"/>
    <w:rsid w:val="00526DA6"/>
    <w:rsid w:val="005278FF"/>
    <w:rsid w:val="00527989"/>
    <w:rsid w:val="00527AA7"/>
    <w:rsid w:val="00527ACC"/>
    <w:rsid w:val="0053000D"/>
    <w:rsid w:val="005300E4"/>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4AE9"/>
    <w:rsid w:val="00534D2D"/>
    <w:rsid w:val="00535397"/>
    <w:rsid w:val="005353A1"/>
    <w:rsid w:val="0053572F"/>
    <w:rsid w:val="00536B4C"/>
    <w:rsid w:val="005370B8"/>
    <w:rsid w:val="0053769C"/>
    <w:rsid w:val="00537870"/>
    <w:rsid w:val="00537CC5"/>
    <w:rsid w:val="0054038C"/>
    <w:rsid w:val="00540834"/>
    <w:rsid w:val="005409CC"/>
    <w:rsid w:val="005415B9"/>
    <w:rsid w:val="00542656"/>
    <w:rsid w:val="00542B9D"/>
    <w:rsid w:val="005431F6"/>
    <w:rsid w:val="005432F1"/>
    <w:rsid w:val="00543595"/>
    <w:rsid w:val="005438F6"/>
    <w:rsid w:val="00544269"/>
    <w:rsid w:val="00544547"/>
    <w:rsid w:val="00544D3A"/>
    <w:rsid w:val="00545DC9"/>
    <w:rsid w:val="00546336"/>
    <w:rsid w:val="005470B9"/>
    <w:rsid w:val="0054763F"/>
    <w:rsid w:val="00547BFF"/>
    <w:rsid w:val="00547FDA"/>
    <w:rsid w:val="005502F5"/>
    <w:rsid w:val="0055060D"/>
    <w:rsid w:val="00550865"/>
    <w:rsid w:val="00550B96"/>
    <w:rsid w:val="00550E69"/>
    <w:rsid w:val="00550EA1"/>
    <w:rsid w:val="0055102D"/>
    <w:rsid w:val="005511C7"/>
    <w:rsid w:val="00551639"/>
    <w:rsid w:val="0055173E"/>
    <w:rsid w:val="005517DD"/>
    <w:rsid w:val="00551CEF"/>
    <w:rsid w:val="005523F4"/>
    <w:rsid w:val="00552C79"/>
    <w:rsid w:val="005530E5"/>
    <w:rsid w:val="0055352B"/>
    <w:rsid w:val="00553D8D"/>
    <w:rsid w:val="00554573"/>
    <w:rsid w:val="00554657"/>
    <w:rsid w:val="00554A9F"/>
    <w:rsid w:val="00554FF9"/>
    <w:rsid w:val="00555300"/>
    <w:rsid w:val="00557EB6"/>
    <w:rsid w:val="005600F1"/>
    <w:rsid w:val="005607D1"/>
    <w:rsid w:val="00560BA7"/>
    <w:rsid w:val="00560C17"/>
    <w:rsid w:val="0056101C"/>
    <w:rsid w:val="00561545"/>
    <w:rsid w:val="00561A0C"/>
    <w:rsid w:val="00561DC7"/>
    <w:rsid w:val="005620B2"/>
    <w:rsid w:val="005624C8"/>
    <w:rsid w:val="005630C1"/>
    <w:rsid w:val="0056310F"/>
    <w:rsid w:val="00563189"/>
    <w:rsid w:val="005639E9"/>
    <w:rsid w:val="00564492"/>
    <w:rsid w:val="00565D7B"/>
    <w:rsid w:val="005668E5"/>
    <w:rsid w:val="0056797A"/>
    <w:rsid w:val="00567A69"/>
    <w:rsid w:val="005701EA"/>
    <w:rsid w:val="005707BF"/>
    <w:rsid w:val="005711CD"/>
    <w:rsid w:val="00571447"/>
    <w:rsid w:val="00571A8F"/>
    <w:rsid w:val="00571FA5"/>
    <w:rsid w:val="00573BB0"/>
    <w:rsid w:val="00573D92"/>
    <w:rsid w:val="005744C3"/>
    <w:rsid w:val="0057487A"/>
    <w:rsid w:val="00575ABC"/>
    <w:rsid w:val="00576094"/>
    <w:rsid w:val="005766B9"/>
    <w:rsid w:val="00576B3F"/>
    <w:rsid w:val="00577B9B"/>
    <w:rsid w:val="005805A2"/>
    <w:rsid w:val="00580B2C"/>
    <w:rsid w:val="00580C0B"/>
    <w:rsid w:val="00581226"/>
    <w:rsid w:val="00581676"/>
    <w:rsid w:val="005818BA"/>
    <w:rsid w:val="00581CDB"/>
    <w:rsid w:val="00581FB4"/>
    <w:rsid w:val="00582148"/>
    <w:rsid w:val="0058222B"/>
    <w:rsid w:val="005823EE"/>
    <w:rsid w:val="00582FEC"/>
    <w:rsid w:val="005833AA"/>
    <w:rsid w:val="00583B97"/>
    <w:rsid w:val="00583C19"/>
    <w:rsid w:val="00585071"/>
    <w:rsid w:val="00585082"/>
    <w:rsid w:val="005850FE"/>
    <w:rsid w:val="005855A8"/>
    <w:rsid w:val="00585E8B"/>
    <w:rsid w:val="00586806"/>
    <w:rsid w:val="00586D8E"/>
    <w:rsid w:val="00586EA1"/>
    <w:rsid w:val="00586FDE"/>
    <w:rsid w:val="00587520"/>
    <w:rsid w:val="00587542"/>
    <w:rsid w:val="0058754F"/>
    <w:rsid w:val="00591531"/>
    <w:rsid w:val="005918D1"/>
    <w:rsid w:val="005919A4"/>
    <w:rsid w:val="00591A89"/>
    <w:rsid w:val="00591B11"/>
    <w:rsid w:val="005931E9"/>
    <w:rsid w:val="005933A7"/>
    <w:rsid w:val="005934ED"/>
    <w:rsid w:val="005935C7"/>
    <w:rsid w:val="00593990"/>
    <w:rsid w:val="0059450E"/>
    <w:rsid w:val="00594681"/>
    <w:rsid w:val="005950E3"/>
    <w:rsid w:val="00595E31"/>
    <w:rsid w:val="00596E3F"/>
    <w:rsid w:val="005971AF"/>
    <w:rsid w:val="0059724B"/>
    <w:rsid w:val="00597484"/>
    <w:rsid w:val="00597C94"/>
    <w:rsid w:val="005A1319"/>
    <w:rsid w:val="005A1981"/>
    <w:rsid w:val="005A1A1C"/>
    <w:rsid w:val="005A1CE5"/>
    <w:rsid w:val="005A271F"/>
    <w:rsid w:val="005A2783"/>
    <w:rsid w:val="005A2803"/>
    <w:rsid w:val="005A2827"/>
    <w:rsid w:val="005A291C"/>
    <w:rsid w:val="005A2DC1"/>
    <w:rsid w:val="005A2E9F"/>
    <w:rsid w:val="005A3B71"/>
    <w:rsid w:val="005A4400"/>
    <w:rsid w:val="005A4592"/>
    <w:rsid w:val="005A48A8"/>
    <w:rsid w:val="005A56C1"/>
    <w:rsid w:val="005A5DD4"/>
    <w:rsid w:val="005A5E76"/>
    <w:rsid w:val="005A60DE"/>
    <w:rsid w:val="005A634D"/>
    <w:rsid w:val="005A6CF1"/>
    <w:rsid w:val="005A6E70"/>
    <w:rsid w:val="005A70C0"/>
    <w:rsid w:val="005A75B9"/>
    <w:rsid w:val="005A7E09"/>
    <w:rsid w:val="005B0BF0"/>
    <w:rsid w:val="005B0C1C"/>
    <w:rsid w:val="005B0CEB"/>
    <w:rsid w:val="005B156A"/>
    <w:rsid w:val="005B21BC"/>
    <w:rsid w:val="005B23D4"/>
    <w:rsid w:val="005B2794"/>
    <w:rsid w:val="005B2B53"/>
    <w:rsid w:val="005B2BF8"/>
    <w:rsid w:val="005B2C12"/>
    <w:rsid w:val="005B3168"/>
    <w:rsid w:val="005B3769"/>
    <w:rsid w:val="005B3FE2"/>
    <w:rsid w:val="005B4B7F"/>
    <w:rsid w:val="005B561C"/>
    <w:rsid w:val="005B5735"/>
    <w:rsid w:val="005B5BCD"/>
    <w:rsid w:val="005B6A03"/>
    <w:rsid w:val="005B6A88"/>
    <w:rsid w:val="005B6E46"/>
    <w:rsid w:val="005B707D"/>
    <w:rsid w:val="005B70BA"/>
    <w:rsid w:val="005B7CBF"/>
    <w:rsid w:val="005B7D07"/>
    <w:rsid w:val="005C021B"/>
    <w:rsid w:val="005C03D7"/>
    <w:rsid w:val="005C04DC"/>
    <w:rsid w:val="005C10B4"/>
    <w:rsid w:val="005C1468"/>
    <w:rsid w:val="005C1547"/>
    <w:rsid w:val="005C21D7"/>
    <w:rsid w:val="005C2255"/>
    <w:rsid w:val="005C2AEA"/>
    <w:rsid w:val="005C3718"/>
    <w:rsid w:val="005C3835"/>
    <w:rsid w:val="005C433D"/>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40FC"/>
    <w:rsid w:val="005D4F20"/>
    <w:rsid w:val="005D53F5"/>
    <w:rsid w:val="005D59BE"/>
    <w:rsid w:val="005D5F6F"/>
    <w:rsid w:val="005D6B8F"/>
    <w:rsid w:val="005D75B3"/>
    <w:rsid w:val="005D789D"/>
    <w:rsid w:val="005D7D1C"/>
    <w:rsid w:val="005E0D8F"/>
    <w:rsid w:val="005E1932"/>
    <w:rsid w:val="005E1C02"/>
    <w:rsid w:val="005E1D04"/>
    <w:rsid w:val="005E1D67"/>
    <w:rsid w:val="005E1E0E"/>
    <w:rsid w:val="005E1EAB"/>
    <w:rsid w:val="005E1F70"/>
    <w:rsid w:val="005E24A6"/>
    <w:rsid w:val="005E2E70"/>
    <w:rsid w:val="005E34B9"/>
    <w:rsid w:val="005E3841"/>
    <w:rsid w:val="005E39AB"/>
    <w:rsid w:val="005E407E"/>
    <w:rsid w:val="005E40FF"/>
    <w:rsid w:val="005E459D"/>
    <w:rsid w:val="005E48D5"/>
    <w:rsid w:val="005E4F1E"/>
    <w:rsid w:val="005E5275"/>
    <w:rsid w:val="005E53F9"/>
    <w:rsid w:val="005E5517"/>
    <w:rsid w:val="005E5528"/>
    <w:rsid w:val="005E5BEB"/>
    <w:rsid w:val="005E721A"/>
    <w:rsid w:val="005E76A1"/>
    <w:rsid w:val="005E7B45"/>
    <w:rsid w:val="005F09B5"/>
    <w:rsid w:val="005F1290"/>
    <w:rsid w:val="005F12B4"/>
    <w:rsid w:val="005F17C0"/>
    <w:rsid w:val="005F23B4"/>
    <w:rsid w:val="005F4699"/>
    <w:rsid w:val="005F48E8"/>
    <w:rsid w:val="005F49B8"/>
    <w:rsid w:val="005F55FC"/>
    <w:rsid w:val="005F5DB2"/>
    <w:rsid w:val="005F602B"/>
    <w:rsid w:val="005F6030"/>
    <w:rsid w:val="005F632D"/>
    <w:rsid w:val="005F66EF"/>
    <w:rsid w:val="005F673A"/>
    <w:rsid w:val="005F6907"/>
    <w:rsid w:val="005F6B74"/>
    <w:rsid w:val="005F7261"/>
    <w:rsid w:val="005F72BE"/>
    <w:rsid w:val="005F7E6D"/>
    <w:rsid w:val="006005ED"/>
    <w:rsid w:val="0060090D"/>
    <w:rsid w:val="00600ACF"/>
    <w:rsid w:val="006012CB"/>
    <w:rsid w:val="006019B0"/>
    <w:rsid w:val="00601C90"/>
    <w:rsid w:val="006031E5"/>
    <w:rsid w:val="006035A7"/>
    <w:rsid w:val="00603BAD"/>
    <w:rsid w:val="006048D1"/>
    <w:rsid w:val="00604A2F"/>
    <w:rsid w:val="00605149"/>
    <w:rsid w:val="00605483"/>
    <w:rsid w:val="006054D6"/>
    <w:rsid w:val="0060561B"/>
    <w:rsid w:val="00605F0B"/>
    <w:rsid w:val="006063D1"/>
    <w:rsid w:val="00607A40"/>
    <w:rsid w:val="00607E2D"/>
    <w:rsid w:val="00610B8E"/>
    <w:rsid w:val="006117A5"/>
    <w:rsid w:val="006123A7"/>
    <w:rsid w:val="00612567"/>
    <w:rsid w:val="00612C35"/>
    <w:rsid w:val="00613966"/>
    <w:rsid w:val="006154F1"/>
    <w:rsid w:val="006162E8"/>
    <w:rsid w:val="00616937"/>
    <w:rsid w:val="00616AED"/>
    <w:rsid w:val="00616B95"/>
    <w:rsid w:val="00616D36"/>
    <w:rsid w:val="00617225"/>
    <w:rsid w:val="0061751D"/>
    <w:rsid w:val="00621D41"/>
    <w:rsid w:val="00621E2B"/>
    <w:rsid w:val="006220D2"/>
    <w:rsid w:val="00622229"/>
    <w:rsid w:val="006222AB"/>
    <w:rsid w:val="00622762"/>
    <w:rsid w:val="00622C3F"/>
    <w:rsid w:val="00622FC6"/>
    <w:rsid w:val="006235D9"/>
    <w:rsid w:val="00624747"/>
    <w:rsid w:val="00624845"/>
    <w:rsid w:val="006249B8"/>
    <w:rsid w:val="00625AE7"/>
    <w:rsid w:val="00625BAE"/>
    <w:rsid w:val="00625D63"/>
    <w:rsid w:val="00626A92"/>
    <w:rsid w:val="006279B2"/>
    <w:rsid w:val="00627C95"/>
    <w:rsid w:val="00627DCA"/>
    <w:rsid w:val="00630C7D"/>
    <w:rsid w:val="00630DD2"/>
    <w:rsid w:val="00630F71"/>
    <w:rsid w:val="006311F0"/>
    <w:rsid w:val="00631A2E"/>
    <w:rsid w:val="006323ED"/>
    <w:rsid w:val="0063241F"/>
    <w:rsid w:val="006329CC"/>
    <w:rsid w:val="00632D91"/>
    <w:rsid w:val="00632E16"/>
    <w:rsid w:val="00633130"/>
    <w:rsid w:val="00633DDC"/>
    <w:rsid w:val="00633EB0"/>
    <w:rsid w:val="00633F1C"/>
    <w:rsid w:val="00634A45"/>
    <w:rsid w:val="00634BA5"/>
    <w:rsid w:val="00635787"/>
    <w:rsid w:val="00636993"/>
    <w:rsid w:val="00636E2C"/>
    <w:rsid w:val="00637634"/>
    <w:rsid w:val="006404AC"/>
    <w:rsid w:val="0064143E"/>
    <w:rsid w:val="00641698"/>
    <w:rsid w:val="00641DF4"/>
    <w:rsid w:val="0064259D"/>
    <w:rsid w:val="00642BF8"/>
    <w:rsid w:val="00642D90"/>
    <w:rsid w:val="00643193"/>
    <w:rsid w:val="00643A61"/>
    <w:rsid w:val="00643AAE"/>
    <w:rsid w:val="00643BF6"/>
    <w:rsid w:val="00643C48"/>
    <w:rsid w:val="00643F9E"/>
    <w:rsid w:val="00644189"/>
    <w:rsid w:val="00644334"/>
    <w:rsid w:val="006458F8"/>
    <w:rsid w:val="00645B86"/>
    <w:rsid w:val="00646845"/>
    <w:rsid w:val="00646892"/>
    <w:rsid w:val="00650A8E"/>
    <w:rsid w:val="00651212"/>
    <w:rsid w:val="00651FAA"/>
    <w:rsid w:val="00652460"/>
    <w:rsid w:val="0065304D"/>
    <w:rsid w:val="00653358"/>
    <w:rsid w:val="00654F39"/>
    <w:rsid w:val="00655019"/>
    <w:rsid w:val="00655629"/>
    <w:rsid w:val="006556CD"/>
    <w:rsid w:val="00655A8B"/>
    <w:rsid w:val="00655C0F"/>
    <w:rsid w:val="0065666F"/>
    <w:rsid w:val="00656769"/>
    <w:rsid w:val="00656BFF"/>
    <w:rsid w:val="00656CBA"/>
    <w:rsid w:val="00657B88"/>
    <w:rsid w:val="006601DA"/>
    <w:rsid w:val="0066060D"/>
    <w:rsid w:val="006609C2"/>
    <w:rsid w:val="00660D8F"/>
    <w:rsid w:val="006611EF"/>
    <w:rsid w:val="00661347"/>
    <w:rsid w:val="0066150F"/>
    <w:rsid w:val="00661E43"/>
    <w:rsid w:val="00662703"/>
    <w:rsid w:val="00663750"/>
    <w:rsid w:val="00663A56"/>
    <w:rsid w:val="0066421F"/>
    <w:rsid w:val="006642AF"/>
    <w:rsid w:val="00664BB2"/>
    <w:rsid w:val="00664F96"/>
    <w:rsid w:val="00665828"/>
    <w:rsid w:val="00666EA6"/>
    <w:rsid w:val="00667101"/>
    <w:rsid w:val="006676B4"/>
    <w:rsid w:val="0067069B"/>
    <w:rsid w:val="0067101F"/>
    <w:rsid w:val="0067142D"/>
    <w:rsid w:val="00671625"/>
    <w:rsid w:val="0067169F"/>
    <w:rsid w:val="006718C6"/>
    <w:rsid w:val="00671AA5"/>
    <w:rsid w:val="006720DB"/>
    <w:rsid w:val="00672A04"/>
    <w:rsid w:val="00672DCF"/>
    <w:rsid w:val="00672F31"/>
    <w:rsid w:val="00672FEF"/>
    <w:rsid w:val="00673518"/>
    <w:rsid w:val="006739FE"/>
    <w:rsid w:val="00673FEA"/>
    <w:rsid w:val="006742F4"/>
    <w:rsid w:val="0067430C"/>
    <w:rsid w:val="00674639"/>
    <w:rsid w:val="006756B4"/>
    <w:rsid w:val="00675F13"/>
    <w:rsid w:val="0067618D"/>
    <w:rsid w:val="00676492"/>
    <w:rsid w:val="00676B84"/>
    <w:rsid w:val="00676E64"/>
    <w:rsid w:val="00676EF4"/>
    <w:rsid w:val="00677323"/>
    <w:rsid w:val="00677689"/>
    <w:rsid w:val="00677819"/>
    <w:rsid w:val="00677D1F"/>
    <w:rsid w:val="0068020B"/>
    <w:rsid w:val="0068068C"/>
    <w:rsid w:val="00680851"/>
    <w:rsid w:val="006814F3"/>
    <w:rsid w:val="00681978"/>
    <w:rsid w:val="00682981"/>
    <w:rsid w:val="006831A0"/>
    <w:rsid w:val="006844B4"/>
    <w:rsid w:val="0068467F"/>
    <w:rsid w:val="00684B91"/>
    <w:rsid w:val="00684F05"/>
    <w:rsid w:val="0068528B"/>
    <w:rsid w:val="006855F5"/>
    <w:rsid w:val="006860FF"/>
    <w:rsid w:val="00686918"/>
    <w:rsid w:val="00686E96"/>
    <w:rsid w:val="00686E9F"/>
    <w:rsid w:val="0068720A"/>
    <w:rsid w:val="0068731E"/>
    <w:rsid w:val="006877F4"/>
    <w:rsid w:val="00687939"/>
    <w:rsid w:val="0069037F"/>
    <w:rsid w:val="0069049E"/>
    <w:rsid w:val="006906B3"/>
    <w:rsid w:val="00690AC3"/>
    <w:rsid w:val="00691461"/>
    <w:rsid w:val="00691A98"/>
    <w:rsid w:val="00691BE1"/>
    <w:rsid w:val="00691F55"/>
    <w:rsid w:val="00692263"/>
    <w:rsid w:val="00692328"/>
    <w:rsid w:val="00692809"/>
    <w:rsid w:val="0069336B"/>
    <w:rsid w:val="00693DD1"/>
    <w:rsid w:val="006942DC"/>
    <w:rsid w:val="0069444E"/>
    <w:rsid w:val="00694651"/>
    <w:rsid w:val="00694895"/>
    <w:rsid w:val="00694CB7"/>
    <w:rsid w:val="006954F8"/>
    <w:rsid w:val="006962D8"/>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49CA"/>
    <w:rsid w:val="006A4B31"/>
    <w:rsid w:val="006A4D92"/>
    <w:rsid w:val="006A5274"/>
    <w:rsid w:val="006A5F57"/>
    <w:rsid w:val="006A655D"/>
    <w:rsid w:val="006A6F75"/>
    <w:rsid w:val="006A7752"/>
    <w:rsid w:val="006A7827"/>
    <w:rsid w:val="006B085E"/>
    <w:rsid w:val="006B0FE2"/>
    <w:rsid w:val="006B1749"/>
    <w:rsid w:val="006B18F3"/>
    <w:rsid w:val="006B1EED"/>
    <w:rsid w:val="006B2203"/>
    <w:rsid w:val="006B24BD"/>
    <w:rsid w:val="006B2721"/>
    <w:rsid w:val="006B285C"/>
    <w:rsid w:val="006B2E85"/>
    <w:rsid w:val="006B2FD8"/>
    <w:rsid w:val="006B36EC"/>
    <w:rsid w:val="006B466B"/>
    <w:rsid w:val="006B4CDA"/>
    <w:rsid w:val="006B4FBF"/>
    <w:rsid w:val="006B60BF"/>
    <w:rsid w:val="006B6DA4"/>
    <w:rsid w:val="006B76E0"/>
    <w:rsid w:val="006B79ED"/>
    <w:rsid w:val="006C029F"/>
    <w:rsid w:val="006C07BE"/>
    <w:rsid w:val="006C0CDF"/>
    <w:rsid w:val="006C0D48"/>
    <w:rsid w:val="006C0E41"/>
    <w:rsid w:val="006C141B"/>
    <w:rsid w:val="006C147F"/>
    <w:rsid w:val="006C1A60"/>
    <w:rsid w:val="006C1B12"/>
    <w:rsid w:val="006C1E56"/>
    <w:rsid w:val="006C335B"/>
    <w:rsid w:val="006C3B0D"/>
    <w:rsid w:val="006C3F7D"/>
    <w:rsid w:val="006C40E9"/>
    <w:rsid w:val="006C46C7"/>
    <w:rsid w:val="006C498E"/>
    <w:rsid w:val="006C4F81"/>
    <w:rsid w:val="006C59C7"/>
    <w:rsid w:val="006C66D5"/>
    <w:rsid w:val="006C7251"/>
    <w:rsid w:val="006C767B"/>
    <w:rsid w:val="006C7E20"/>
    <w:rsid w:val="006D04E3"/>
    <w:rsid w:val="006D1D31"/>
    <w:rsid w:val="006D1FDC"/>
    <w:rsid w:val="006D24B5"/>
    <w:rsid w:val="006D35D0"/>
    <w:rsid w:val="006D370D"/>
    <w:rsid w:val="006D3986"/>
    <w:rsid w:val="006D3CFE"/>
    <w:rsid w:val="006D3F6B"/>
    <w:rsid w:val="006D4489"/>
    <w:rsid w:val="006D4F69"/>
    <w:rsid w:val="006D53C0"/>
    <w:rsid w:val="006D5863"/>
    <w:rsid w:val="006D5999"/>
    <w:rsid w:val="006D623D"/>
    <w:rsid w:val="006D66CE"/>
    <w:rsid w:val="006D7817"/>
    <w:rsid w:val="006D794D"/>
    <w:rsid w:val="006D7D4C"/>
    <w:rsid w:val="006D7D99"/>
    <w:rsid w:val="006E14CD"/>
    <w:rsid w:val="006E15DA"/>
    <w:rsid w:val="006E1CB2"/>
    <w:rsid w:val="006E235A"/>
    <w:rsid w:val="006E249E"/>
    <w:rsid w:val="006E2E59"/>
    <w:rsid w:val="006E3075"/>
    <w:rsid w:val="006E38EB"/>
    <w:rsid w:val="006E39AA"/>
    <w:rsid w:val="006E3BC2"/>
    <w:rsid w:val="006E42F6"/>
    <w:rsid w:val="006E43FA"/>
    <w:rsid w:val="006E57DB"/>
    <w:rsid w:val="006E5E23"/>
    <w:rsid w:val="006E64B2"/>
    <w:rsid w:val="006E6BBB"/>
    <w:rsid w:val="006E7A55"/>
    <w:rsid w:val="006E7C2C"/>
    <w:rsid w:val="006F0854"/>
    <w:rsid w:val="006F1D85"/>
    <w:rsid w:val="006F20F2"/>
    <w:rsid w:val="006F2813"/>
    <w:rsid w:val="006F2B12"/>
    <w:rsid w:val="006F2B9D"/>
    <w:rsid w:val="006F3B7D"/>
    <w:rsid w:val="006F5B0A"/>
    <w:rsid w:val="006F5CB5"/>
    <w:rsid w:val="006F5EF6"/>
    <w:rsid w:val="006F6A42"/>
    <w:rsid w:val="006F75CB"/>
    <w:rsid w:val="006F7C14"/>
    <w:rsid w:val="007000D8"/>
    <w:rsid w:val="00700738"/>
    <w:rsid w:val="007009A7"/>
    <w:rsid w:val="007010FB"/>
    <w:rsid w:val="0070287D"/>
    <w:rsid w:val="007036AD"/>
    <w:rsid w:val="00703D1F"/>
    <w:rsid w:val="00704596"/>
    <w:rsid w:val="007062CD"/>
    <w:rsid w:val="00706936"/>
    <w:rsid w:val="00706EE7"/>
    <w:rsid w:val="00706F5D"/>
    <w:rsid w:val="007071B4"/>
    <w:rsid w:val="00707783"/>
    <w:rsid w:val="007077FF"/>
    <w:rsid w:val="00710999"/>
    <w:rsid w:val="00710E9E"/>
    <w:rsid w:val="00711EF3"/>
    <w:rsid w:val="00712295"/>
    <w:rsid w:val="00712D4D"/>
    <w:rsid w:val="00714ECB"/>
    <w:rsid w:val="00715813"/>
    <w:rsid w:val="00715AA9"/>
    <w:rsid w:val="00715DB4"/>
    <w:rsid w:val="007164F7"/>
    <w:rsid w:val="00717B3B"/>
    <w:rsid w:val="00717D6B"/>
    <w:rsid w:val="00717FD8"/>
    <w:rsid w:val="007205B5"/>
    <w:rsid w:val="00720740"/>
    <w:rsid w:val="00720AD7"/>
    <w:rsid w:val="00720F3C"/>
    <w:rsid w:val="00720F75"/>
    <w:rsid w:val="00721445"/>
    <w:rsid w:val="00721F8E"/>
    <w:rsid w:val="0072264F"/>
    <w:rsid w:val="007226BF"/>
    <w:rsid w:val="00723B6A"/>
    <w:rsid w:val="00724271"/>
    <w:rsid w:val="0072435F"/>
    <w:rsid w:val="00724700"/>
    <w:rsid w:val="00724A63"/>
    <w:rsid w:val="00725FF9"/>
    <w:rsid w:val="00726124"/>
    <w:rsid w:val="00726BCA"/>
    <w:rsid w:val="007279C3"/>
    <w:rsid w:val="00727B9E"/>
    <w:rsid w:val="0073020E"/>
    <w:rsid w:val="007307F8"/>
    <w:rsid w:val="007310DE"/>
    <w:rsid w:val="00731765"/>
    <w:rsid w:val="00731BF3"/>
    <w:rsid w:val="0073217F"/>
    <w:rsid w:val="007322C7"/>
    <w:rsid w:val="00733600"/>
    <w:rsid w:val="00733D90"/>
    <w:rsid w:val="00733E02"/>
    <w:rsid w:val="0073411E"/>
    <w:rsid w:val="0073432D"/>
    <w:rsid w:val="00734341"/>
    <w:rsid w:val="00735E3C"/>
    <w:rsid w:val="00735F38"/>
    <w:rsid w:val="007366F3"/>
    <w:rsid w:val="00736898"/>
    <w:rsid w:val="0073693C"/>
    <w:rsid w:val="00737889"/>
    <w:rsid w:val="00737E09"/>
    <w:rsid w:val="00740081"/>
    <w:rsid w:val="00740398"/>
    <w:rsid w:val="00740A34"/>
    <w:rsid w:val="007416EF"/>
    <w:rsid w:val="007419D2"/>
    <w:rsid w:val="0074293F"/>
    <w:rsid w:val="00742B12"/>
    <w:rsid w:val="00742D76"/>
    <w:rsid w:val="00742DCB"/>
    <w:rsid w:val="00743322"/>
    <w:rsid w:val="00743A32"/>
    <w:rsid w:val="00743F8A"/>
    <w:rsid w:val="007444A5"/>
    <w:rsid w:val="00744A1A"/>
    <w:rsid w:val="00744F7F"/>
    <w:rsid w:val="007452B9"/>
    <w:rsid w:val="00746198"/>
    <w:rsid w:val="00746392"/>
    <w:rsid w:val="0074674B"/>
    <w:rsid w:val="00747610"/>
    <w:rsid w:val="00750457"/>
    <w:rsid w:val="00751019"/>
    <w:rsid w:val="00751836"/>
    <w:rsid w:val="00752CE2"/>
    <w:rsid w:val="00752D2B"/>
    <w:rsid w:val="00753A40"/>
    <w:rsid w:val="00753AEB"/>
    <w:rsid w:val="007540F3"/>
    <w:rsid w:val="00754728"/>
    <w:rsid w:val="0075483C"/>
    <w:rsid w:val="0075584F"/>
    <w:rsid w:val="00755D0D"/>
    <w:rsid w:val="007575BF"/>
    <w:rsid w:val="007576B5"/>
    <w:rsid w:val="00757A1D"/>
    <w:rsid w:val="00757B46"/>
    <w:rsid w:val="00757CFF"/>
    <w:rsid w:val="00760192"/>
    <w:rsid w:val="0076056A"/>
    <w:rsid w:val="00761815"/>
    <w:rsid w:val="00761ABB"/>
    <w:rsid w:val="00761C54"/>
    <w:rsid w:val="00762B29"/>
    <w:rsid w:val="00763230"/>
    <w:rsid w:val="0076407F"/>
    <w:rsid w:val="00764C95"/>
    <w:rsid w:val="007655AC"/>
    <w:rsid w:val="007656BF"/>
    <w:rsid w:val="007656FC"/>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6F4"/>
    <w:rsid w:val="00777E6C"/>
    <w:rsid w:val="00780365"/>
    <w:rsid w:val="00780A39"/>
    <w:rsid w:val="00780EB4"/>
    <w:rsid w:val="00781325"/>
    <w:rsid w:val="00781C3D"/>
    <w:rsid w:val="00781D7E"/>
    <w:rsid w:val="00781EC3"/>
    <w:rsid w:val="007821C9"/>
    <w:rsid w:val="0078247F"/>
    <w:rsid w:val="00782E9A"/>
    <w:rsid w:val="00783E6A"/>
    <w:rsid w:val="00783F11"/>
    <w:rsid w:val="007846A7"/>
    <w:rsid w:val="00784EC4"/>
    <w:rsid w:val="007856EB"/>
    <w:rsid w:val="00785890"/>
    <w:rsid w:val="0078634A"/>
    <w:rsid w:val="00786CFC"/>
    <w:rsid w:val="00786E10"/>
    <w:rsid w:val="0078752C"/>
    <w:rsid w:val="00787750"/>
    <w:rsid w:val="00787DF8"/>
    <w:rsid w:val="007901D9"/>
    <w:rsid w:val="007905A9"/>
    <w:rsid w:val="00790EF6"/>
    <w:rsid w:val="0079128F"/>
    <w:rsid w:val="00791404"/>
    <w:rsid w:val="00791B35"/>
    <w:rsid w:val="00791D88"/>
    <w:rsid w:val="007922C2"/>
    <w:rsid w:val="007926E0"/>
    <w:rsid w:val="0079382E"/>
    <w:rsid w:val="00793960"/>
    <w:rsid w:val="007941EB"/>
    <w:rsid w:val="0079445E"/>
    <w:rsid w:val="007947BC"/>
    <w:rsid w:val="00794AE9"/>
    <w:rsid w:val="0079555F"/>
    <w:rsid w:val="00795B1C"/>
    <w:rsid w:val="00795F60"/>
    <w:rsid w:val="007962E3"/>
    <w:rsid w:val="0079743D"/>
    <w:rsid w:val="007975ED"/>
    <w:rsid w:val="007977D3"/>
    <w:rsid w:val="00797ACD"/>
    <w:rsid w:val="00797C09"/>
    <w:rsid w:val="007A0080"/>
    <w:rsid w:val="007A0BD9"/>
    <w:rsid w:val="007A229E"/>
    <w:rsid w:val="007A412B"/>
    <w:rsid w:val="007A4A3F"/>
    <w:rsid w:val="007A4C17"/>
    <w:rsid w:val="007A4D99"/>
    <w:rsid w:val="007A5597"/>
    <w:rsid w:val="007A6A05"/>
    <w:rsid w:val="007A6A4F"/>
    <w:rsid w:val="007A7CD0"/>
    <w:rsid w:val="007B0BAF"/>
    <w:rsid w:val="007B1CD2"/>
    <w:rsid w:val="007B1DFC"/>
    <w:rsid w:val="007B1F5A"/>
    <w:rsid w:val="007B1F98"/>
    <w:rsid w:val="007B21F5"/>
    <w:rsid w:val="007B2715"/>
    <w:rsid w:val="007B2962"/>
    <w:rsid w:val="007B3782"/>
    <w:rsid w:val="007B42B4"/>
    <w:rsid w:val="007B43D8"/>
    <w:rsid w:val="007B48FC"/>
    <w:rsid w:val="007B4CEB"/>
    <w:rsid w:val="007B4D03"/>
    <w:rsid w:val="007B525E"/>
    <w:rsid w:val="007B5707"/>
    <w:rsid w:val="007B5C39"/>
    <w:rsid w:val="007B6968"/>
    <w:rsid w:val="007B727F"/>
    <w:rsid w:val="007B7675"/>
    <w:rsid w:val="007B7D6D"/>
    <w:rsid w:val="007C0466"/>
    <w:rsid w:val="007C0554"/>
    <w:rsid w:val="007C09BF"/>
    <w:rsid w:val="007C1150"/>
    <w:rsid w:val="007C24EE"/>
    <w:rsid w:val="007C3337"/>
    <w:rsid w:val="007C3771"/>
    <w:rsid w:val="007C4D75"/>
    <w:rsid w:val="007C500C"/>
    <w:rsid w:val="007C5ABE"/>
    <w:rsid w:val="007C6CF3"/>
    <w:rsid w:val="007C6DA6"/>
    <w:rsid w:val="007C6DAF"/>
    <w:rsid w:val="007C7524"/>
    <w:rsid w:val="007C75C0"/>
    <w:rsid w:val="007C7A5E"/>
    <w:rsid w:val="007D005A"/>
    <w:rsid w:val="007D0CCE"/>
    <w:rsid w:val="007D19B2"/>
    <w:rsid w:val="007D1DCF"/>
    <w:rsid w:val="007D2405"/>
    <w:rsid w:val="007D332B"/>
    <w:rsid w:val="007D3873"/>
    <w:rsid w:val="007D39FA"/>
    <w:rsid w:val="007D3B19"/>
    <w:rsid w:val="007D411D"/>
    <w:rsid w:val="007D4153"/>
    <w:rsid w:val="007D44A9"/>
    <w:rsid w:val="007D44EB"/>
    <w:rsid w:val="007D5216"/>
    <w:rsid w:val="007D523C"/>
    <w:rsid w:val="007D5426"/>
    <w:rsid w:val="007D5747"/>
    <w:rsid w:val="007D714A"/>
    <w:rsid w:val="007D7D5F"/>
    <w:rsid w:val="007E0940"/>
    <w:rsid w:val="007E11D5"/>
    <w:rsid w:val="007E1A21"/>
    <w:rsid w:val="007E221B"/>
    <w:rsid w:val="007E2234"/>
    <w:rsid w:val="007E258D"/>
    <w:rsid w:val="007E2A19"/>
    <w:rsid w:val="007E2B78"/>
    <w:rsid w:val="007E3462"/>
    <w:rsid w:val="007E3BE7"/>
    <w:rsid w:val="007E3C24"/>
    <w:rsid w:val="007E49BD"/>
    <w:rsid w:val="007E49CD"/>
    <w:rsid w:val="007E54E4"/>
    <w:rsid w:val="007E5CE5"/>
    <w:rsid w:val="007E5D8E"/>
    <w:rsid w:val="007E5F14"/>
    <w:rsid w:val="007E6002"/>
    <w:rsid w:val="007E60F4"/>
    <w:rsid w:val="007E66C9"/>
    <w:rsid w:val="007E6FF8"/>
    <w:rsid w:val="007E7366"/>
    <w:rsid w:val="007E7B0B"/>
    <w:rsid w:val="007F086A"/>
    <w:rsid w:val="007F0DE1"/>
    <w:rsid w:val="007F1529"/>
    <w:rsid w:val="007F17B2"/>
    <w:rsid w:val="007F1DE6"/>
    <w:rsid w:val="007F2069"/>
    <w:rsid w:val="007F29D1"/>
    <w:rsid w:val="007F2C64"/>
    <w:rsid w:val="007F3C61"/>
    <w:rsid w:val="007F3FC5"/>
    <w:rsid w:val="007F4037"/>
    <w:rsid w:val="007F43CE"/>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B3E"/>
    <w:rsid w:val="00801F5E"/>
    <w:rsid w:val="008020F2"/>
    <w:rsid w:val="0080379C"/>
    <w:rsid w:val="00803F38"/>
    <w:rsid w:val="00804190"/>
    <w:rsid w:val="00804672"/>
    <w:rsid w:val="00804952"/>
    <w:rsid w:val="00805D78"/>
    <w:rsid w:val="008060C4"/>
    <w:rsid w:val="008065A7"/>
    <w:rsid w:val="0080662C"/>
    <w:rsid w:val="008068B9"/>
    <w:rsid w:val="0080710A"/>
    <w:rsid w:val="0081063C"/>
    <w:rsid w:val="00810939"/>
    <w:rsid w:val="008111A7"/>
    <w:rsid w:val="00811E42"/>
    <w:rsid w:val="00811F1D"/>
    <w:rsid w:val="008129AB"/>
    <w:rsid w:val="00813012"/>
    <w:rsid w:val="008131B4"/>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230D"/>
    <w:rsid w:val="00822896"/>
    <w:rsid w:val="008229E1"/>
    <w:rsid w:val="008232E0"/>
    <w:rsid w:val="008234A3"/>
    <w:rsid w:val="00823ACB"/>
    <w:rsid w:val="00823BBF"/>
    <w:rsid w:val="0082468B"/>
    <w:rsid w:val="00824A9C"/>
    <w:rsid w:val="008253E1"/>
    <w:rsid w:val="00825523"/>
    <w:rsid w:val="00825609"/>
    <w:rsid w:val="00825941"/>
    <w:rsid w:val="00825AD8"/>
    <w:rsid w:val="00826052"/>
    <w:rsid w:val="008260E6"/>
    <w:rsid w:val="0082700B"/>
    <w:rsid w:val="008270B0"/>
    <w:rsid w:val="008270E2"/>
    <w:rsid w:val="00827D69"/>
    <w:rsid w:val="008300C4"/>
    <w:rsid w:val="00830681"/>
    <w:rsid w:val="008307F3"/>
    <w:rsid w:val="00830AAE"/>
    <w:rsid w:val="00830B11"/>
    <w:rsid w:val="00830C1C"/>
    <w:rsid w:val="00831460"/>
    <w:rsid w:val="00831B93"/>
    <w:rsid w:val="00831F1C"/>
    <w:rsid w:val="008322B4"/>
    <w:rsid w:val="00832816"/>
    <w:rsid w:val="00832E1E"/>
    <w:rsid w:val="00832F62"/>
    <w:rsid w:val="00833449"/>
    <w:rsid w:val="00834144"/>
    <w:rsid w:val="00834EDA"/>
    <w:rsid w:val="00835CEE"/>
    <w:rsid w:val="00835F8A"/>
    <w:rsid w:val="008364A3"/>
    <w:rsid w:val="00836BC8"/>
    <w:rsid w:val="00837222"/>
    <w:rsid w:val="008379C2"/>
    <w:rsid w:val="008404D3"/>
    <w:rsid w:val="008418D8"/>
    <w:rsid w:val="00841D0E"/>
    <w:rsid w:val="00841F34"/>
    <w:rsid w:val="008421D4"/>
    <w:rsid w:val="008421F2"/>
    <w:rsid w:val="008432A3"/>
    <w:rsid w:val="008436B7"/>
    <w:rsid w:val="00843B4B"/>
    <w:rsid w:val="00844B4C"/>
    <w:rsid w:val="00844B9B"/>
    <w:rsid w:val="00844FD2"/>
    <w:rsid w:val="00845279"/>
    <w:rsid w:val="00845C39"/>
    <w:rsid w:val="008461C4"/>
    <w:rsid w:val="0084693C"/>
    <w:rsid w:val="0085021E"/>
    <w:rsid w:val="0085055B"/>
    <w:rsid w:val="008507A9"/>
    <w:rsid w:val="0085082C"/>
    <w:rsid w:val="00850D94"/>
    <w:rsid w:val="008511BE"/>
    <w:rsid w:val="008537E8"/>
    <w:rsid w:val="00854227"/>
    <w:rsid w:val="00854602"/>
    <w:rsid w:val="0085498D"/>
    <w:rsid w:val="00854E7C"/>
    <w:rsid w:val="0085507B"/>
    <w:rsid w:val="0085685A"/>
    <w:rsid w:val="00857532"/>
    <w:rsid w:val="00857CD6"/>
    <w:rsid w:val="00857FC4"/>
    <w:rsid w:val="008602D9"/>
    <w:rsid w:val="00860522"/>
    <w:rsid w:val="00861618"/>
    <w:rsid w:val="00861A82"/>
    <w:rsid w:val="008623C5"/>
    <w:rsid w:val="0086242C"/>
    <w:rsid w:val="008627AE"/>
    <w:rsid w:val="00863A4F"/>
    <w:rsid w:val="00864CDD"/>
    <w:rsid w:val="00865C35"/>
    <w:rsid w:val="008662A8"/>
    <w:rsid w:val="00866AF9"/>
    <w:rsid w:val="00866C58"/>
    <w:rsid w:val="008672C7"/>
    <w:rsid w:val="00867405"/>
    <w:rsid w:val="00867517"/>
    <w:rsid w:val="008678DD"/>
    <w:rsid w:val="00870842"/>
    <w:rsid w:val="00870F9A"/>
    <w:rsid w:val="00871FAD"/>
    <w:rsid w:val="008722F7"/>
    <w:rsid w:val="008725ED"/>
    <w:rsid w:val="00872CDA"/>
    <w:rsid w:val="008738AD"/>
    <w:rsid w:val="00874114"/>
    <w:rsid w:val="00874B5F"/>
    <w:rsid w:val="00874EE3"/>
    <w:rsid w:val="008751BE"/>
    <w:rsid w:val="008752B3"/>
    <w:rsid w:val="00875A91"/>
    <w:rsid w:val="00875E93"/>
    <w:rsid w:val="00876629"/>
    <w:rsid w:val="008766AC"/>
    <w:rsid w:val="008803DB"/>
    <w:rsid w:val="008804F3"/>
    <w:rsid w:val="00880A27"/>
    <w:rsid w:val="00880BA7"/>
    <w:rsid w:val="0088216A"/>
    <w:rsid w:val="0088218C"/>
    <w:rsid w:val="008821EA"/>
    <w:rsid w:val="00882864"/>
    <w:rsid w:val="00882A7A"/>
    <w:rsid w:val="00882BB8"/>
    <w:rsid w:val="00884681"/>
    <w:rsid w:val="00884BD7"/>
    <w:rsid w:val="00884C87"/>
    <w:rsid w:val="0088526A"/>
    <w:rsid w:val="00886233"/>
    <w:rsid w:val="00886599"/>
    <w:rsid w:val="00886F09"/>
    <w:rsid w:val="008875DC"/>
    <w:rsid w:val="00887BAD"/>
    <w:rsid w:val="00890158"/>
    <w:rsid w:val="0089072E"/>
    <w:rsid w:val="00890E66"/>
    <w:rsid w:val="00890E9E"/>
    <w:rsid w:val="00890F94"/>
    <w:rsid w:val="008928E9"/>
    <w:rsid w:val="00892EB8"/>
    <w:rsid w:val="0089311F"/>
    <w:rsid w:val="00893379"/>
    <w:rsid w:val="00893735"/>
    <w:rsid w:val="008937BE"/>
    <w:rsid w:val="0089435B"/>
    <w:rsid w:val="00894891"/>
    <w:rsid w:val="0089526D"/>
    <w:rsid w:val="00896630"/>
    <w:rsid w:val="00896B34"/>
    <w:rsid w:val="008971C4"/>
    <w:rsid w:val="00897891"/>
    <w:rsid w:val="008979E8"/>
    <w:rsid w:val="00897A1E"/>
    <w:rsid w:val="00897AD6"/>
    <w:rsid w:val="00897E52"/>
    <w:rsid w:val="008A041B"/>
    <w:rsid w:val="008A0958"/>
    <w:rsid w:val="008A0FBB"/>
    <w:rsid w:val="008A1067"/>
    <w:rsid w:val="008A10DC"/>
    <w:rsid w:val="008A1201"/>
    <w:rsid w:val="008A1F29"/>
    <w:rsid w:val="008A201E"/>
    <w:rsid w:val="008A278A"/>
    <w:rsid w:val="008A29DC"/>
    <w:rsid w:val="008A2C40"/>
    <w:rsid w:val="008A2FC4"/>
    <w:rsid w:val="008A34CC"/>
    <w:rsid w:val="008A380F"/>
    <w:rsid w:val="008A4042"/>
    <w:rsid w:val="008A43BC"/>
    <w:rsid w:val="008A44A4"/>
    <w:rsid w:val="008A4B51"/>
    <w:rsid w:val="008A5599"/>
    <w:rsid w:val="008A5932"/>
    <w:rsid w:val="008A5AE4"/>
    <w:rsid w:val="008A5CD4"/>
    <w:rsid w:val="008A5CE1"/>
    <w:rsid w:val="008A69BB"/>
    <w:rsid w:val="008A7B91"/>
    <w:rsid w:val="008B0104"/>
    <w:rsid w:val="008B04CF"/>
    <w:rsid w:val="008B06B9"/>
    <w:rsid w:val="008B0B2E"/>
    <w:rsid w:val="008B0FDD"/>
    <w:rsid w:val="008B1A91"/>
    <w:rsid w:val="008B1BE5"/>
    <w:rsid w:val="008B1C11"/>
    <w:rsid w:val="008B209F"/>
    <w:rsid w:val="008B3790"/>
    <w:rsid w:val="008B3A0B"/>
    <w:rsid w:val="008B40E5"/>
    <w:rsid w:val="008B4587"/>
    <w:rsid w:val="008B46A4"/>
    <w:rsid w:val="008B4C10"/>
    <w:rsid w:val="008B5195"/>
    <w:rsid w:val="008B53DA"/>
    <w:rsid w:val="008B585B"/>
    <w:rsid w:val="008B5AA4"/>
    <w:rsid w:val="008B5F7D"/>
    <w:rsid w:val="008B64C8"/>
    <w:rsid w:val="008B73A1"/>
    <w:rsid w:val="008B767D"/>
    <w:rsid w:val="008B7703"/>
    <w:rsid w:val="008B7D50"/>
    <w:rsid w:val="008C0017"/>
    <w:rsid w:val="008C01CB"/>
    <w:rsid w:val="008C052E"/>
    <w:rsid w:val="008C0D6C"/>
    <w:rsid w:val="008C10D9"/>
    <w:rsid w:val="008C2660"/>
    <w:rsid w:val="008C2857"/>
    <w:rsid w:val="008C3937"/>
    <w:rsid w:val="008C3E2C"/>
    <w:rsid w:val="008C45A2"/>
    <w:rsid w:val="008C54C0"/>
    <w:rsid w:val="008C55A0"/>
    <w:rsid w:val="008C5AC2"/>
    <w:rsid w:val="008C5D7D"/>
    <w:rsid w:val="008C64EF"/>
    <w:rsid w:val="008C668A"/>
    <w:rsid w:val="008C6C7D"/>
    <w:rsid w:val="008C6EF8"/>
    <w:rsid w:val="008C6F2D"/>
    <w:rsid w:val="008C6F4B"/>
    <w:rsid w:val="008C7EF4"/>
    <w:rsid w:val="008D03DC"/>
    <w:rsid w:val="008D059D"/>
    <w:rsid w:val="008D0763"/>
    <w:rsid w:val="008D13F8"/>
    <w:rsid w:val="008D1467"/>
    <w:rsid w:val="008D153B"/>
    <w:rsid w:val="008D25CC"/>
    <w:rsid w:val="008D2A4C"/>
    <w:rsid w:val="008D2CE7"/>
    <w:rsid w:val="008D2F2A"/>
    <w:rsid w:val="008D332E"/>
    <w:rsid w:val="008D395E"/>
    <w:rsid w:val="008D48AE"/>
    <w:rsid w:val="008D560B"/>
    <w:rsid w:val="008D5648"/>
    <w:rsid w:val="008D564E"/>
    <w:rsid w:val="008D5B81"/>
    <w:rsid w:val="008D6336"/>
    <w:rsid w:val="008D66DF"/>
    <w:rsid w:val="008D6BF0"/>
    <w:rsid w:val="008D72E0"/>
    <w:rsid w:val="008D7A13"/>
    <w:rsid w:val="008E1163"/>
    <w:rsid w:val="008E1C47"/>
    <w:rsid w:val="008E3634"/>
    <w:rsid w:val="008E4356"/>
    <w:rsid w:val="008E45E6"/>
    <w:rsid w:val="008E5108"/>
    <w:rsid w:val="008E523A"/>
    <w:rsid w:val="008E5245"/>
    <w:rsid w:val="008E5473"/>
    <w:rsid w:val="008E5B7B"/>
    <w:rsid w:val="008E741A"/>
    <w:rsid w:val="008E7C97"/>
    <w:rsid w:val="008E7FB6"/>
    <w:rsid w:val="008F0108"/>
    <w:rsid w:val="008F094A"/>
    <w:rsid w:val="008F12FE"/>
    <w:rsid w:val="008F147B"/>
    <w:rsid w:val="008F15B5"/>
    <w:rsid w:val="008F2AA6"/>
    <w:rsid w:val="008F4369"/>
    <w:rsid w:val="008F4E9A"/>
    <w:rsid w:val="008F55E3"/>
    <w:rsid w:val="008F6627"/>
    <w:rsid w:val="008F67FD"/>
    <w:rsid w:val="008F7238"/>
    <w:rsid w:val="008F72D7"/>
    <w:rsid w:val="008F757E"/>
    <w:rsid w:val="00900547"/>
    <w:rsid w:val="00900DD2"/>
    <w:rsid w:val="00901C41"/>
    <w:rsid w:val="0090221F"/>
    <w:rsid w:val="0090259A"/>
    <w:rsid w:val="00902B38"/>
    <w:rsid w:val="00902B4B"/>
    <w:rsid w:val="00902B4E"/>
    <w:rsid w:val="00903103"/>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1042A"/>
    <w:rsid w:val="00910979"/>
    <w:rsid w:val="00911538"/>
    <w:rsid w:val="009116BE"/>
    <w:rsid w:val="00911B1D"/>
    <w:rsid w:val="00911C5A"/>
    <w:rsid w:val="00912835"/>
    <w:rsid w:val="00912CC3"/>
    <w:rsid w:val="0091333C"/>
    <w:rsid w:val="00913F6B"/>
    <w:rsid w:val="0091427C"/>
    <w:rsid w:val="00915542"/>
    <w:rsid w:val="0091627A"/>
    <w:rsid w:val="00916DBA"/>
    <w:rsid w:val="00916E53"/>
    <w:rsid w:val="009174DD"/>
    <w:rsid w:val="00917BF8"/>
    <w:rsid w:val="00920059"/>
    <w:rsid w:val="009202A7"/>
    <w:rsid w:val="0092097C"/>
    <w:rsid w:val="00920ADE"/>
    <w:rsid w:val="0092133A"/>
    <w:rsid w:val="00921465"/>
    <w:rsid w:val="00921542"/>
    <w:rsid w:val="0092171F"/>
    <w:rsid w:val="00921A34"/>
    <w:rsid w:val="00922129"/>
    <w:rsid w:val="009223A5"/>
    <w:rsid w:val="009228A2"/>
    <w:rsid w:val="00922CA1"/>
    <w:rsid w:val="00922DAD"/>
    <w:rsid w:val="0092362E"/>
    <w:rsid w:val="0092463D"/>
    <w:rsid w:val="009249D9"/>
    <w:rsid w:val="00924DFD"/>
    <w:rsid w:val="00924EED"/>
    <w:rsid w:val="00925B34"/>
    <w:rsid w:val="00927194"/>
    <w:rsid w:val="00927E52"/>
    <w:rsid w:val="00930181"/>
    <w:rsid w:val="0093038E"/>
    <w:rsid w:val="0093186E"/>
    <w:rsid w:val="00933B67"/>
    <w:rsid w:val="00933F14"/>
    <w:rsid w:val="009342DB"/>
    <w:rsid w:val="009346C5"/>
    <w:rsid w:val="0093524E"/>
    <w:rsid w:val="0093563B"/>
    <w:rsid w:val="00935D15"/>
    <w:rsid w:val="00935E76"/>
    <w:rsid w:val="00935FF7"/>
    <w:rsid w:val="00936F59"/>
    <w:rsid w:val="009376AA"/>
    <w:rsid w:val="00937900"/>
    <w:rsid w:val="0093799C"/>
    <w:rsid w:val="00937B0D"/>
    <w:rsid w:val="00937FFA"/>
    <w:rsid w:val="00940839"/>
    <w:rsid w:val="00940C07"/>
    <w:rsid w:val="00940DD5"/>
    <w:rsid w:val="00940F78"/>
    <w:rsid w:val="0094123B"/>
    <w:rsid w:val="00941F79"/>
    <w:rsid w:val="00942847"/>
    <w:rsid w:val="00942DF5"/>
    <w:rsid w:val="0094308F"/>
    <w:rsid w:val="0094315D"/>
    <w:rsid w:val="009432BE"/>
    <w:rsid w:val="009434CA"/>
    <w:rsid w:val="0094393C"/>
    <w:rsid w:val="00943B61"/>
    <w:rsid w:val="00943C4F"/>
    <w:rsid w:val="00944061"/>
    <w:rsid w:val="0094412A"/>
    <w:rsid w:val="0094468A"/>
    <w:rsid w:val="0094515D"/>
    <w:rsid w:val="0094566C"/>
    <w:rsid w:val="00946795"/>
    <w:rsid w:val="00946E64"/>
    <w:rsid w:val="009472BD"/>
    <w:rsid w:val="009474B2"/>
    <w:rsid w:val="009477E7"/>
    <w:rsid w:val="00950056"/>
    <w:rsid w:val="00950F92"/>
    <w:rsid w:val="009518F7"/>
    <w:rsid w:val="00951F31"/>
    <w:rsid w:val="0095212A"/>
    <w:rsid w:val="009522AD"/>
    <w:rsid w:val="00952411"/>
    <w:rsid w:val="00953256"/>
    <w:rsid w:val="009537A2"/>
    <w:rsid w:val="00953E18"/>
    <w:rsid w:val="00954261"/>
    <w:rsid w:val="00954DE9"/>
    <w:rsid w:val="00956249"/>
    <w:rsid w:val="00956C9B"/>
    <w:rsid w:val="00957264"/>
    <w:rsid w:val="00960275"/>
    <w:rsid w:val="00961BB3"/>
    <w:rsid w:val="00963664"/>
    <w:rsid w:val="0096433A"/>
    <w:rsid w:val="00964AD9"/>
    <w:rsid w:val="0096504E"/>
    <w:rsid w:val="009655EE"/>
    <w:rsid w:val="009656A9"/>
    <w:rsid w:val="00965B07"/>
    <w:rsid w:val="00965F65"/>
    <w:rsid w:val="009666C0"/>
    <w:rsid w:val="00966802"/>
    <w:rsid w:val="009668C7"/>
    <w:rsid w:val="00966930"/>
    <w:rsid w:val="00966B87"/>
    <w:rsid w:val="009675A2"/>
    <w:rsid w:val="00970121"/>
    <w:rsid w:val="009704FE"/>
    <w:rsid w:val="00971C31"/>
    <w:rsid w:val="009724BD"/>
    <w:rsid w:val="00974305"/>
    <w:rsid w:val="00974322"/>
    <w:rsid w:val="00974398"/>
    <w:rsid w:val="00975CE1"/>
    <w:rsid w:val="00976A86"/>
    <w:rsid w:val="00976BD7"/>
    <w:rsid w:val="00976F54"/>
    <w:rsid w:val="00976F75"/>
    <w:rsid w:val="009772B0"/>
    <w:rsid w:val="009773DA"/>
    <w:rsid w:val="009777D7"/>
    <w:rsid w:val="009777F1"/>
    <w:rsid w:val="009803F2"/>
    <w:rsid w:val="009807DE"/>
    <w:rsid w:val="00981363"/>
    <w:rsid w:val="00982DBB"/>
    <w:rsid w:val="00983286"/>
    <w:rsid w:val="00983E75"/>
    <w:rsid w:val="00985166"/>
    <w:rsid w:val="00986431"/>
    <w:rsid w:val="00986D7E"/>
    <w:rsid w:val="00986E2D"/>
    <w:rsid w:val="00986E4B"/>
    <w:rsid w:val="00986E92"/>
    <w:rsid w:val="009872D9"/>
    <w:rsid w:val="009876F1"/>
    <w:rsid w:val="00990383"/>
    <w:rsid w:val="0099044E"/>
    <w:rsid w:val="00990AB0"/>
    <w:rsid w:val="009919F4"/>
    <w:rsid w:val="00992EA2"/>
    <w:rsid w:val="00994592"/>
    <w:rsid w:val="009947FB"/>
    <w:rsid w:val="00995FC4"/>
    <w:rsid w:val="0099619B"/>
    <w:rsid w:val="009966DB"/>
    <w:rsid w:val="009979FC"/>
    <w:rsid w:val="00997AA8"/>
    <w:rsid w:val="009A002C"/>
    <w:rsid w:val="009A0791"/>
    <w:rsid w:val="009A099F"/>
    <w:rsid w:val="009A11D9"/>
    <w:rsid w:val="009A2091"/>
    <w:rsid w:val="009A24AE"/>
    <w:rsid w:val="009A3B40"/>
    <w:rsid w:val="009A4029"/>
    <w:rsid w:val="009A447E"/>
    <w:rsid w:val="009A458C"/>
    <w:rsid w:val="009A4C2E"/>
    <w:rsid w:val="009A6787"/>
    <w:rsid w:val="009A73C8"/>
    <w:rsid w:val="009A7BA6"/>
    <w:rsid w:val="009A7DC9"/>
    <w:rsid w:val="009A7F0F"/>
    <w:rsid w:val="009B0818"/>
    <w:rsid w:val="009B1281"/>
    <w:rsid w:val="009B24A7"/>
    <w:rsid w:val="009B24D2"/>
    <w:rsid w:val="009B262C"/>
    <w:rsid w:val="009B2DFA"/>
    <w:rsid w:val="009B33B9"/>
    <w:rsid w:val="009B365F"/>
    <w:rsid w:val="009B400F"/>
    <w:rsid w:val="009B46C6"/>
    <w:rsid w:val="009B46EB"/>
    <w:rsid w:val="009B4B8B"/>
    <w:rsid w:val="009B4F8D"/>
    <w:rsid w:val="009B5863"/>
    <w:rsid w:val="009B58D6"/>
    <w:rsid w:val="009B5B7C"/>
    <w:rsid w:val="009B69CF"/>
    <w:rsid w:val="009B7514"/>
    <w:rsid w:val="009C00DF"/>
    <w:rsid w:val="009C0510"/>
    <w:rsid w:val="009C071F"/>
    <w:rsid w:val="009C0A14"/>
    <w:rsid w:val="009C0C81"/>
    <w:rsid w:val="009C1AFB"/>
    <w:rsid w:val="009C26CB"/>
    <w:rsid w:val="009C40C9"/>
    <w:rsid w:val="009C472D"/>
    <w:rsid w:val="009C4AD3"/>
    <w:rsid w:val="009C571B"/>
    <w:rsid w:val="009C5A05"/>
    <w:rsid w:val="009C5F2A"/>
    <w:rsid w:val="009C683F"/>
    <w:rsid w:val="009C6A9E"/>
    <w:rsid w:val="009C6C9F"/>
    <w:rsid w:val="009C7399"/>
    <w:rsid w:val="009D0B07"/>
    <w:rsid w:val="009D0F16"/>
    <w:rsid w:val="009D177C"/>
    <w:rsid w:val="009D2CA7"/>
    <w:rsid w:val="009D3397"/>
    <w:rsid w:val="009D4930"/>
    <w:rsid w:val="009D4E30"/>
    <w:rsid w:val="009D5040"/>
    <w:rsid w:val="009D5C09"/>
    <w:rsid w:val="009D5CC7"/>
    <w:rsid w:val="009D5EC1"/>
    <w:rsid w:val="009D637A"/>
    <w:rsid w:val="009D6785"/>
    <w:rsid w:val="009D687E"/>
    <w:rsid w:val="009D7451"/>
    <w:rsid w:val="009D7649"/>
    <w:rsid w:val="009D78A2"/>
    <w:rsid w:val="009D7E04"/>
    <w:rsid w:val="009E03D2"/>
    <w:rsid w:val="009E0888"/>
    <w:rsid w:val="009E0A02"/>
    <w:rsid w:val="009E0BDC"/>
    <w:rsid w:val="009E1964"/>
    <w:rsid w:val="009E1FFD"/>
    <w:rsid w:val="009E212E"/>
    <w:rsid w:val="009E2722"/>
    <w:rsid w:val="009E291E"/>
    <w:rsid w:val="009E358F"/>
    <w:rsid w:val="009E3847"/>
    <w:rsid w:val="009E389B"/>
    <w:rsid w:val="009E3AE2"/>
    <w:rsid w:val="009E3B9B"/>
    <w:rsid w:val="009E40F7"/>
    <w:rsid w:val="009E448E"/>
    <w:rsid w:val="009E5281"/>
    <w:rsid w:val="009E584D"/>
    <w:rsid w:val="009E654B"/>
    <w:rsid w:val="009E71FE"/>
    <w:rsid w:val="009E7403"/>
    <w:rsid w:val="009E76D1"/>
    <w:rsid w:val="009E7A6A"/>
    <w:rsid w:val="009E7E9A"/>
    <w:rsid w:val="009F19A6"/>
    <w:rsid w:val="009F2D2B"/>
    <w:rsid w:val="009F3730"/>
    <w:rsid w:val="009F37B7"/>
    <w:rsid w:val="009F392F"/>
    <w:rsid w:val="009F3C88"/>
    <w:rsid w:val="009F47DD"/>
    <w:rsid w:val="009F47F8"/>
    <w:rsid w:val="009F497B"/>
    <w:rsid w:val="009F5108"/>
    <w:rsid w:val="009F5576"/>
    <w:rsid w:val="009F55DE"/>
    <w:rsid w:val="009F5BB7"/>
    <w:rsid w:val="009F5C7B"/>
    <w:rsid w:val="009F64E7"/>
    <w:rsid w:val="009F7955"/>
    <w:rsid w:val="009F797E"/>
    <w:rsid w:val="009F7C9C"/>
    <w:rsid w:val="00A013F2"/>
    <w:rsid w:val="00A0156E"/>
    <w:rsid w:val="00A029B7"/>
    <w:rsid w:val="00A02A0F"/>
    <w:rsid w:val="00A037B9"/>
    <w:rsid w:val="00A03933"/>
    <w:rsid w:val="00A0463D"/>
    <w:rsid w:val="00A04922"/>
    <w:rsid w:val="00A04F24"/>
    <w:rsid w:val="00A05457"/>
    <w:rsid w:val="00A05AC5"/>
    <w:rsid w:val="00A05CDD"/>
    <w:rsid w:val="00A06208"/>
    <w:rsid w:val="00A06735"/>
    <w:rsid w:val="00A06DCB"/>
    <w:rsid w:val="00A0725F"/>
    <w:rsid w:val="00A07561"/>
    <w:rsid w:val="00A07D0F"/>
    <w:rsid w:val="00A10118"/>
    <w:rsid w:val="00A1031D"/>
    <w:rsid w:val="00A10495"/>
    <w:rsid w:val="00A1075B"/>
    <w:rsid w:val="00A1092B"/>
    <w:rsid w:val="00A10E45"/>
    <w:rsid w:val="00A11312"/>
    <w:rsid w:val="00A11B1C"/>
    <w:rsid w:val="00A11B51"/>
    <w:rsid w:val="00A1287F"/>
    <w:rsid w:val="00A12C0C"/>
    <w:rsid w:val="00A1327D"/>
    <w:rsid w:val="00A1340A"/>
    <w:rsid w:val="00A13AE3"/>
    <w:rsid w:val="00A14384"/>
    <w:rsid w:val="00A153B0"/>
    <w:rsid w:val="00A15858"/>
    <w:rsid w:val="00A15BD9"/>
    <w:rsid w:val="00A15C2A"/>
    <w:rsid w:val="00A15CAE"/>
    <w:rsid w:val="00A15DD3"/>
    <w:rsid w:val="00A15FA2"/>
    <w:rsid w:val="00A16848"/>
    <w:rsid w:val="00A17298"/>
    <w:rsid w:val="00A200A4"/>
    <w:rsid w:val="00A2049E"/>
    <w:rsid w:val="00A20C0C"/>
    <w:rsid w:val="00A20C32"/>
    <w:rsid w:val="00A20D10"/>
    <w:rsid w:val="00A21DF1"/>
    <w:rsid w:val="00A22D7A"/>
    <w:rsid w:val="00A22F27"/>
    <w:rsid w:val="00A230B7"/>
    <w:rsid w:val="00A23F05"/>
    <w:rsid w:val="00A24A23"/>
    <w:rsid w:val="00A2518E"/>
    <w:rsid w:val="00A2524A"/>
    <w:rsid w:val="00A26D86"/>
    <w:rsid w:val="00A26E4C"/>
    <w:rsid w:val="00A2754B"/>
    <w:rsid w:val="00A276CB"/>
    <w:rsid w:val="00A27ED5"/>
    <w:rsid w:val="00A27F12"/>
    <w:rsid w:val="00A30CCB"/>
    <w:rsid w:val="00A32825"/>
    <w:rsid w:val="00A32A18"/>
    <w:rsid w:val="00A33014"/>
    <w:rsid w:val="00A3339B"/>
    <w:rsid w:val="00A336B2"/>
    <w:rsid w:val="00A33A63"/>
    <w:rsid w:val="00A34645"/>
    <w:rsid w:val="00A34CE4"/>
    <w:rsid w:val="00A34F35"/>
    <w:rsid w:val="00A34F67"/>
    <w:rsid w:val="00A35782"/>
    <w:rsid w:val="00A35D03"/>
    <w:rsid w:val="00A363AD"/>
    <w:rsid w:val="00A36658"/>
    <w:rsid w:val="00A36C2A"/>
    <w:rsid w:val="00A370CE"/>
    <w:rsid w:val="00A379A1"/>
    <w:rsid w:val="00A37C88"/>
    <w:rsid w:val="00A400BD"/>
    <w:rsid w:val="00A402AE"/>
    <w:rsid w:val="00A40EDA"/>
    <w:rsid w:val="00A411F4"/>
    <w:rsid w:val="00A41876"/>
    <w:rsid w:val="00A41BE5"/>
    <w:rsid w:val="00A42658"/>
    <w:rsid w:val="00A42D38"/>
    <w:rsid w:val="00A42F86"/>
    <w:rsid w:val="00A44654"/>
    <w:rsid w:val="00A44C23"/>
    <w:rsid w:val="00A450D6"/>
    <w:rsid w:val="00A45745"/>
    <w:rsid w:val="00A46801"/>
    <w:rsid w:val="00A469D7"/>
    <w:rsid w:val="00A46E49"/>
    <w:rsid w:val="00A46F2F"/>
    <w:rsid w:val="00A471F4"/>
    <w:rsid w:val="00A474EE"/>
    <w:rsid w:val="00A4789C"/>
    <w:rsid w:val="00A506A5"/>
    <w:rsid w:val="00A509B8"/>
    <w:rsid w:val="00A511B5"/>
    <w:rsid w:val="00A511FD"/>
    <w:rsid w:val="00A5127C"/>
    <w:rsid w:val="00A52515"/>
    <w:rsid w:val="00A52886"/>
    <w:rsid w:val="00A528AD"/>
    <w:rsid w:val="00A528B6"/>
    <w:rsid w:val="00A55882"/>
    <w:rsid w:val="00A55945"/>
    <w:rsid w:val="00A56A37"/>
    <w:rsid w:val="00A56B71"/>
    <w:rsid w:val="00A57070"/>
    <w:rsid w:val="00A57D63"/>
    <w:rsid w:val="00A6037F"/>
    <w:rsid w:val="00A603DB"/>
    <w:rsid w:val="00A60667"/>
    <w:rsid w:val="00A60DA5"/>
    <w:rsid w:val="00A60F61"/>
    <w:rsid w:val="00A61109"/>
    <w:rsid w:val="00A61B75"/>
    <w:rsid w:val="00A61CF1"/>
    <w:rsid w:val="00A621D7"/>
    <w:rsid w:val="00A62398"/>
    <w:rsid w:val="00A6260C"/>
    <w:rsid w:val="00A62691"/>
    <w:rsid w:val="00A627A3"/>
    <w:rsid w:val="00A62F3F"/>
    <w:rsid w:val="00A63621"/>
    <w:rsid w:val="00A6376C"/>
    <w:rsid w:val="00A6527E"/>
    <w:rsid w:val="00A653DA"/>
    <w:rsid w:val="00A65D3D"/>
    <w:rsid w:val="00A65D67"/>
    <w:rsid w:val="00A6657C"/>
    <w:rsid w:val="00A67001"/>
    <w:rsid w:val="00A6701C"/>
    <w:rsid w:val="00A67575"/>
    <w:rsid w:val="00A67628"/>
    <w:rsid w:val="00A678E4"/>
    <w:rsid w:val="00A702DA"/>
    <w:rsid w:val="00A70AED"/>
    <w:rsid w:val="00A714A9"/>
    <w:rsid w:val="00A72830"/>
    <w:rsid w:val="00A72D28"/>
    <w:rsid w:val="00A73602"/>
    <w:rsid w:val="00A76088"/>
    <w:rsid w:val="00A760CA"/>
    <w:rsid w:val="00A773CB"/>
    <w:rsid w:val="00A80007"/>
    <w:rsid w:val="00A816F2"/>
    <w:rsid w:val="00A8254B"/>
    <w:rsid w:val="00A8376B"/>
    <w:rsid w:val="00A83862"/>
    <w:rsid w:val="00A84381"/>
    <w:rsid w:val="00A843B1"/>
    <w:rsid w:val="00A8589F"/>
    <w:rsid w:val="00A85F29"/>
    <w:rsid w:val="00A871B1"/>
    <w:rsid w:val="00A876EC"/>
    <w:rsid w:val="00A8783C"/>
    <w:rsid w:val="00A87A6C"/>
    <w:rsid w:val="00A87D15"/>
    <w:rsid w:val="00A87EFC"/>
    <w:rsid w:val="00A904AA"/>
    <w:rsid w:val="00A90BD2"/>
    <w:rsid w:val="00A911CD"/>
    <w:rsid w:val="00A918F9"/>
    <w:rsid w:val="00A9383D"/>
    <w:rsid w:val="00A93890"/>
    <w:rsid w:val="00A945EA"/>
    <w:rsid w:val="00A94748"/>
    <w:rsid w:val="00A95AD9"/>
    <w:rsid w:val="00A9637D"/>
    <w:rsid w:val="00A96A86"/>
    <w:rsid w:val="00A96FFD"/>
    <w:rsid w:val="00A973DE"/>
    <w:rsid w:val="00A97871"/>
    <w:rsid w:val="00AA003D"/>
    <w:rsid w:val="00AA0169"/>
    <w:rsid w:val="00AA0443"/>
    <w:rsid w:val="00AA12C8"/>
    <w:rsid w:val="00AA14D6"/>
    <w:rsid w:val="00AA1949"/>
    <w:rsid w:val="00AA1F38"/>
    <w:rsid w:val="00AA2625"/>
    <w:rsid w:val="00AA2733"/>
    <w:rsid w:val="00AA38C3"/>
    <w:rsid w:val="00AA43B2"/>
    <w:rsid w:val="00AA4C60"/>
    <w:rsid w:val="00AA4C71"/>
    <w:rsid w:val="00AA4C96"/>
    <w:rsid w:val="00AA52E6"/>
    <w:rsid w:val="00AA5741"/>
    <w:rsid w:val="00AA6264"/>
    <w:rsid w:val="00AA6CD9"/>
    <w:rsid w:val="00AA7410"/>
    <w:rsid w:val="00AA7477"/>
    <w:rsid w:val="00AA7489"/>
    <w:rsid w:val="00AA759B"/>
    <w:rsid w:val="00AA7C7D"/>
    <w:rsid w:val="00AA7D50"/>
    <w:rsid w:val="00AB002E"/>
    <w:rsid w:val="00AB0075"/>
    <w:rsid w:val="00AB02D7"/>
    <w:rsid w:val="00AB05C9"/>
    <w:rsid w:val="00AB0D1B"/>
    <w:rsid w:val="00AB0FFA"/>
    <w:rsid w:val="00AB1287"/>
    <w:rsid w:val="00AB128C"/>
    <w:rsid w:val="00AB184A"/>
    <w:rsid w:val="00AB1C52"/>
    <w:rsid w:val="00AB2854"/>
    <w:rsid w:val="00AB2F4B"/>
    <w:rsid w:val="00AB3238"/>
    <w:rsid w:val="00AB36EA"/>
    <w:rsid w:val="00AB3A4E"/>
    <w:rsid w:val="00AB3F9F"/>
    <w:rsid w:val="00AB47ED"/>
    <w:rsid w:val="00AB4810"/>
    <w:rsid w:val="00AB49A4"/>
    <w:rsid w:val="00AB4D5D"/>
    <w:rsid w:val="00AB4E0B"/>
    <w:rsid w:val="00AB659F"/>
    <w:rsid w:val="00AB65A3"/>
    <w:rsid w:val="00AB6B0F"/>
    <w:rsid w:val="00AB7455"/>
    <w:rsid w:val="00AB7B8C"/>
    <w:rsid w:val="00AB7C5A"/>
    <w:rsid w:val="00AC0D99"/>
    <w:rsid w:val="00AC0D9A"/>
    <w:rsid w:val="00AC1464"/>
    <w:rsid w:val="00AC1CE5"/>
    <w:rsid w:val="00AC1F56"/>
    <w:rsid w:val="00AC2DE7"/>
    <w:rsid w:val="00AC34D5"/>
    <w:rsid w:val="00AC3A7E"/>
    <w:rsid w:val="00AC3F29"/>
    <w:rsid w:val="00AC3F65"/>
    <w:rsid w:val="00AC40CD"/>
    <w:rsid w:val="00AC4F61"/>
    <w:rsid w:val="00AC59F9"/>
    <w:rsid w:val="00AC60C5"/>
    <w:rsid w:val="00AC74F2"/>
    <w:rsid w:val="00AC7552"/>
    <w:rsid w:val="00AC77F9"/>
    <w:rsid w:val="00AD029A"/>
    <w:rsid w:val="00AD033D"/>
    <w:rsid w:val="00AD083C"/>
    <w:rsid w:val="00AD1336"/>
    <w:rsid w:val="00AD13DB"/>
    <w:rsid w:val="00AD176D"/>
    <w:rsid w:val="00AD18E5"/>
    <w:rsid w:val="00AD1F97"/>
    <w:rsid w:val="00AD22F3"/>
    <w:rsid w:val="00AD33D7"/>
    <w:rsid w:val="00AD380E"/>
    <w:rsid w:val="00AD3A47"/>
    <w:rsid w:val="00AD4F12"/>
    <w:rsid w:val="00AD55B6"/>
    <w:rsid w:val="00AD57DF"/>
    <w:rsid w:val="00AD5869"/>
    <w:rsid w:val="00AD600C"/>
    <w:rsid w:val="00AD6A33"/>
    <w:rsid w:val="00AD6F4B"/>
    <w:rsid w:val="00AD6F64"/>
    <w:rsid w:val="00AD76ED"/>
    <w:rsid w:val="00AD7F37"/>
    <w:rsid w:val="00AE033A"/>
    <w:rsid w:val="00AE0369"/>
    <w:rsid w:val="00AE13DA"/>
    <w:rsid w:val="00AE1D8F"/>
    <w:rsid w:val="00AE21F4"/>
    <w:rsid w:val="00AE275F"/>
    <w:rsid w:val="00AE29F8"/>
    <w:rsid w:val="00AE2F89"/>
    <w:rsid w:val="00AE39B5"/>
    <w:rsid w:val="00AE43B6"/>
    <w:rsid w:val="00AE471A"/>
    <w:rsid w:val="00AE4CDB"/>
    <w:rsid w:val="00AE4E53"/>
    <w:rsid w:val="00AE58E6"/>
    <w:rsid w:val="00AE6C99"/>
    <w:rsid w:val="00AF1718"/>
    <w:rsid w:val="00AF1987"/>
    <w:rsid w:val="00AF28CC"/>
    <w:rsid w:val="00AF29CD"/>
    <w:rsid w:val="00AF2FEE"/>
    <w:rsid w:val="00AF3637"/>
    <w:rsid w:val="00AF3C69"/>
    <w:rsid w:val="00AF4E8E"/>
    <w:rsid w:val="00AF539C"/>
    <w:rsid w:val="00AF5BAC"/>
    <w:rsid w:val="00AF5E3D"/>
    <w:rsid w:val="00AF63B8"/>
    <w:rsid w:val="00AF6CDC"/>
    <w:rsid w:val="00AF711A"/>
    <w:rsid w:val="00AF7385"/>
    <w:rsid w:val="00AF73D5"/>
    <w:rsid w:val="00AF7AF3"/>
    <w:rsid w:val="00B00284"/>
    <w:rsid w:val="00B00427"/>
    <w:rsid w:val="00B00DA9"/>
    <w:rsid w:val="00B00F6B"/>
    <w:rsid w:val="00B0183A"/>
    <w:rsid w:val="00B02911"/>
    <w:rsid w:val="00B02C7C"/>
    <w:rsid w:val="00B03152"/>
    <w:rsid w:val="00B036B7"/>
    <w:rsid w:val="00B03A75"/>
    <w:rsid w:val="00B03D85"/>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67F"/>
    <w:rsid w:val="00B109CF"/>
    <w:rsid w:val="00B10AE1"/>
    <w:rsid w:val="00B10F98"/>
    <w:rsid w:val="00B126E8"/>
    <w:rsid w:val="00B129D2"/>
    <w:rsid w:val="00B12A1F"/>
    <w:rsid w:val="00B12C8F"/>
    <w:rsid w:val="00B137D0"/>
    <w:rsid w:val="00B13E64"/>
    <w:rsid w:val="00B13EF2"/>
    <w:rsid w:val="00B140DB"/>
    <w:rsid w:val="00B14803"/>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11C"/>
    <w:rsid w:val="00B23512"/>
    <w:rsid w:val="00B23BC1"/>
    <w:rsid w:val="00B23DD1"/>
    <w:rsid w:val="00B23F3A"/>
    <w:rsid w:val="00B24147"/>
    <w:rsid w:val="00B24548"/>
    <w:rsid w:val="00B25212"/>
    <w:rsid w:val="00B255B8"/>
    <w:rsid w:val="00B258A8"/>
    <w:rsid w:val="00B25993"/>
    <w:rsid w:val="00B26311"/>
    <w:rsid w:val="00B266B6"/>
    <w:rsid w:val="00B26F72"/>
    <w:rsid w:val="00B2711E"/>
    <w:rsid w:val="00B27D3B"/>
    <w:rsid w:val="00B27E96"/>
    <w:rsid w:val="00B3001F"/>
    <w:rsid w:val="00B30769"/>
    <w:rsid w:val="00B30A99"/>
    <w:rsid w:val="00B3112A"/>
    <w:rsid w:val="00B317E5"/>
    <w:rsid w:val="00B323CF"/>
    <w:rsid w:val="00B32469"/>
    <w:rsid w:val="00B3254F"/>
    <w:rsid w:val="00B32AEA"/>
    <w:rsid w:val="00B339DF"/>
    <w:rsid w:val="00B33C59"/>
    <w:rsid w:val="00B33F28"/>
    <w:rsid w:val="00B351E7"/>
    <w:rsid w:val="00B35F7E"/>
    <w:rsid w:val="00B36A6B"/>
    <w:rsid w:val="00B373D3"/>
    <w:rsid w:val="00B37739"/>
    <w:rsid w:val="00B404EE"/>
    <w:rsid w:val="00B4053F"/>
    <w:rsid w:val="00B40731"/>
    <w:rsid w:val="00B40CCD"/>
    <w:rsid w:val="00B41D83"/>
    <w:rsid w:val="00B41DDD"/>
    <w:rsid w:val="00B42A8D"/>
    <w:rsid w:val="00B43A95"/>
    <w:rsid w:val="00B44D77"/>
    <w:rsid w:val="00B46038"/>
    <w:rsid w:val="00B460A4"/>
    <w:rsid w:val="00B466FC"/>
    <w:rsid w:val="00B46A14"/>
    <w:rsid w:val="00B47A64"/>
    <w:rsid w:val="00B47BD7"/>
    <w:rsid w:val="00B47F11"/>
    <w:rsid w:val="00B50752"/>
    <w:rsid w:val="00B50A4B"/>
    <w:rsid w:val="00B50D88"/>
    <w:rsid w:val="00B512EA"/>
    <w:rsid w:val="00B516BD"/>
    <w:rsid w:val="00B51F38"/>
    <w:rsid w:val="00B52449"/>
    <w:rsid w:val="00B524EC"/>
    <w:rsid w:val="00B52764"/>
    <w:rsid w:val="00B529A2"/>
    <w:rsid w:val="00B52DF1"/>
    <w:rsid w:val="00B54709"/>
    <w:rsid w:val="00B55825"/>
    <w:rsid w:val="00B56159"/>
    <w:rsid w:val="00B566C0"/>
    <w:rsid w:val="00B5702E"/>
    <w:rsid w:val="00B571C6"/>
    <w:rsid w:val="00B5767E"/>
    <w:rsid w:val="00B60098"/>
    <w:rsid w:val="00B60606"/>
    <w:rsid w:val="00B61E56"/>
    <w:rsid w:val="00B62275"/>
    <w:rsid w:val="00B622A0"/>
    <w:rsid w:val="00B623C3"/>
    <w:rsid w:val="00B628A7"/>
    <w:rsid w:val="00B63138"/>
    <w:rsid w:val="00B63262"/>
    <w:rsid w:val="00B634A6"/>
    <w:rsid w:val="00B64521"/>
    <w:rsid w:val="00B64C6D"/>
    <w:rsid w:val="00B64F18"/>
    <w:rsid w:val="00B651EF"/>
    <w:rsid w:val="00B67114"/>
    <w:rsid w:val="00B6799E"/>
    <w:rsid w:val="00B67DE1"/>
    <w:rsid w:val="00B70732"/>
    <w:rsid w:val="00B70861"/>
    <w:rsid w:val="00B70E19"/>
    <w:rsid w:val="00B71B6B"/>
    <w:rsid w:val="00B72CDB"/>
    <w:rsid w:val="00B72D09"/>
    <w:rsid w:val="00B730AD"/>
    <w:rsid w:val="00B736F6"/>
    <w:rsid w:val="00B74747"/>
    <w:rsid w:val="00B74F00"/>
    <w:rsid w:val="00B74F05"/>
    <w:rsid w:val="00B75544"/>
    <w:rsid w:val="00B75633"/>
    <w:rsid w:val="00B76BC2"/>
    <w:rsid w:val="00B76E1E"/>
    <w:rsid w:val="00B770C7"/>
    <w:rsid w:val="00B773B9"/>
    <w:rsid w:val="00B7753F"/>
    <w:rsid w:val="00B77684"/>
    <w:rsid w:val="00B80683"/>
    <w:rsid w:val="00B81E42"/>
    <w:rsid w:val="00B829D0"/>
    <w:rsid w:val="00B82B11"/>
    <w:rsid w:val="00B8315C"/>
    <w:rsid w:val="00B83422"/>
    <w:rsid w:val="00B84727"/>
    <w:rsid w:val="00B8488C"/>
    <w:rsid w:val="00B85317"/>
    <w:rsid w:val="00B86228"/>
    <w:rsid w:val="00B86459"/>
    <w:rsid w:val="00B87BB6"/>
    <w:rsid w:val="00B90560"/>
    <w:rsid w:val="00B90E4E"/>
    <w:rsid w:val="00B915B5"/>
    <w:rsid w:val="00B916F1"/>
    <w:rsid w:val="00B9189D"/>
    <w:rsid w:val="00B918BA"/>
    <w:rsid w:val="00B92066"/>
    <w:rsid w:val="00B92161"/>
    <w:rsid w:val="00B92275"/>
    <w:rsid w:val="00B92791"/>
    <w:rsid w:val="00B92A86"/>
    <w:rsid w:val="00B92FAF"/>
    <w:rsid w:val="00B932F5"/>
    <w:rsid w:val="00B934CC"/>
    <w:rsid w:val="00B93554"/>
    <w:rsid w:val="00B939C0"/>
    <w:rsid w:val="00B94CE6"/>
    <w:rsid w:val="00B94F6C"/>
    <w:rsid w:val="00B95579"/>
    <w:rsid w:val="00B96711"/>
    <w:rsid w:val="00B968D9"/>
    <w:rsid w:val="00B96B81"/>
    <w:rsid w:val="00B972CA"/>
    <w:rsid w:val="00B972F7"/>
    <w:rsid w:val="00B97B70"/>
    <w:rsid w:val="00B97D78"/>
    <w:rsid w:val="00BA0904"/>
    <w:rsid w:val="00BA0B9D"/>
    <w:rsid w:val="00BA0CB9"/>
    <w:rsid w:val="00BA0E6B"/>
    <w:rsid w:val="00BA101B"/>
    <w:rsid w:val="00BA157E"/>
    <w:rsid w:val="00BA19CC"/>
    <w:rsid w:val="00BA1D94"/>
    <w:rsid w:val="00BA1FD3"/>
    <w:rsid w:val="00BA22F2"/>
    <w:rsid w:val="00BA296D"/>
    <w:rsid w:val="00BA3947"/>
    <w:rsid w:val="00BA394E"/>
    <w:rsid w:val="00BA3A94"/>
    <w:rsid w:val="00BA3CF7"/>
    <w:rsid w:val="00BA3D18"/>
    <w:rsid w:val="00BA3D81"/>
    <w:rsid w:val="00BA4235"/>
    <w:rsid w:val="00BA4E53"/>
    <w:rsid w:val="00BA5169"/>
    <w:rsid w:val="00BA540E"/>
    <w:rsid w:val="00BA5BBB"/>
    <w:rsid w:val="00BA5F68"/>
    <w:rsid w:val="00BA6C75"/>
    <w:rsid w:val="00BA72F2"/>
    <w:rsid w:val="00BA7D80"/>
    <w:rsid w:val="00BB0041"/>
    <w:rsid w:val="00BB005D"/>
    <w:rsid w:val="00BB0B4B"/>
    <w:rsid w:val="00BB0DE9"/>
    <w:rsid w:val="00BB11C9"/>
    <w:rsid w:val="00BB1C22"/>
    <w:rsid w:val="00BB1DF4"/>
    <w:rsid w:val="00BB1FAE"/>
    <w:rsid w:val="00BB2136"/>
    <w:rsid w:val="00BB264D"/>
    <w:rsid w:val="00BB272F"/>
    <w:rsid w:val="00BB325B"/>
    <w:rsid w:val="00BB4859"/>
    <w:rsid w:val="00BB5046"/>
    <w:rsid w:val="00BB5BB9"/>
    <w:rsid w:val="00BB7DE8"/>
    <w:rsid w:val="00BC025C"/>
    <w:rsid w:val="00BC0865"/>
    <w:rsid w:val="00BC0B7B"/>
    <w:rsid w:val="00BC0F7C"/>
    <w:rsid w:val="00BC2BFE"/>
    <w:rsid w:val="00BC36B5"/>
    <w:rsid w:val="00BC3DE2"/>
    <w:rsid w:val="00BC3FF6"/>
    <w:rsid w:val="00BC4D8C"/>
    <w:rsid w:val="00BC57F9"/>
    <w:rsid w:val="00BC64DF"/>
    <w:rsid w:val="00BC6B55"/>
    <w:rsid w:val="00BC71F2"/>
    <w:rsid w:val="00BC7213"/>
    <w:rsid w:val="00BC7F42"/>
    <w:rsid w:val="00BC7F79"/>
    <w:rsid w:val="00BD054D"/>
    <w:rsid w:val="00BD0A72"/>
    <w:rsid w:val="00BD1929"/>
    <w:rsid w:val="00BD22A2"/>
    <w:rsid w:val="00BD265F"/>
    <w:rsid w:val="00BD291A"/>
    <w:rsid w:val="00BD3303"/>
    <w:rsid w:val="00BD369C"/>
    <w:rsid w:val="00BD478C"/>
    <w:rsid w:val="00BD4F7D"/>
    <w:rsid w:val="00BD50F4"/>
    <w:rsid w:val="00BD574C"/>
    <w:rsid w:val="00BD5BAB"/>
    <w:rsid w:val="00BD5DC0"/>
    <w:rsid w:val="00BD5FA6"/>
    <w:rsid w:val="00BD6740"/>
    <w:rsid w:val="00BD674F"/>
    <w:rsid w:val="00BD7293"/>
    <w:rsid w:val="00BD7576"/>
    <w:rsid w:val="00BD777F"/>
    <w:rsid w:val="00BD7A9C"/>
    <w:rsid w:val="00BE092A"/>
    <w:rsid w:val="00BE0DA6"/>
    <w:rsid w:val="00BE0E4B"/>
    <w:rsid w:val="00BE0EA7"/>
    <w:rsid w:val="00BE10E3"/>
    <w:rsid w:val="00BE1A97"/>
    <w:rsid w:val="00BE1BF6"/>
    <w:rsid w:val="00BE2BCC"/>
    <w:rsid w:val="00BE2C76"/>
    <w:rsid w:val="00BE2F09"/>
    <w:rsid w:val="00BE38FB"/>
    <w:rsid w:val="00BE3F4A"/>
    <w:rsid w:val="00BE4C0D"/>
    <w:rsid w:val="00BE4CD3"/>
    <w:rsid w:val="00BE4EF7"/>
    <w:rsid w:val="00BE51FD"/>
    <w:rsid w:val="00BE541D"/>
    <w:rsid w:val="00BE54AA"/>
    <w:rsid w:val="00BE5813"/>
    <w:rsid w:val="00BE5CC9"/>
    <w:rsid w:val="00BE68C4"/>
    <w:rsid w:val="00BE6E1C"/>
    <w:rsid w:val="00BE7651"/>
    <w:rsid w:val="00BE7943"/>
    <w:rsid w:val="00BE7BBF"/>
    <w:rsid w:val="00BE7C00"/>
    <w:rsid w:val="00BE7D22"/>
    <w:rsid w:val="00BF0633"/>
    <w:rsid w:val="00BF0DCC"/>
    <w:rsid w:val="00BF100F"/>
    <w:rsid w:val="00BF10D9"/>
    <w:rsid w:val="00BF1350"/>
    <w:rsid w:val="00BF1B64"/>
    <w:rsid w:val="00BF2071"/>
    <w:rsid w:val="00BF222E"/>
    <w:rsid w:val="00BF24EF"/>
    <w:rsid w:val="00BF2910"/>
    <w:rsid w:val="00BF3D1D"/>
    <w:rsid w:val="00BF4B94"/>
    <w:rsid w:val="00BF520B"/>
    <w:rsid w:val="00BF5417"/>
    <w:rsid w:val="00BF57B4"/>
    <w:rsid w:val="00BF5DE4"/>
    <w:rsid w:val="00BF6318"/>
    <w:rsid w:val="00BF6D29"/>
    <w:rsid w:val="00BF7581"/>
    <w:rsid w:val="00C00689"/>
    <w:rsid w:val="00C0123A"/>
    <w:rsid w:val="00C013A5"/>
    <w:rsid w:val="00C01AA0"/>
    <w:rsid w:val="00C01FB4"/>
    <w:rsid w:val="00C0231C"/>
    <w:rsid w:val="00C026E6"/>
    <w:rsid w:val="00C0287D"/>
    <w:rsid w:val="00C03238"/>
    <w:rsid w:val="00C0429B"/>
    <w:rsid w:val="00C04B90"/>
    <w:rsid w:val="00C05637"/>
    <w:rsid w:val="00C0564A"/>
    <w:rsid w:val="00C05AAE"/>
    <w:rsid w:val="00C05D1D"/>
    <w:rsid w:val="00C06328"/>
    <w:rsid w:val="00C06445"/>
    <w:rsid w:val="00C0645F"/>
    <w:rsid w:val="00C064C3"/>
    <w:rsid w:val="00C07576"/>
    <w:rsid w:val="00C07644"/>
    <w:rsid w:val="00C10205"/>
    <w:rsid w:val="00C102BF"/>
    <w:rsid w:val="00C10AEB"/>
    <w:rsid w:val="00C111E8"/>
    <w:rsid w:val="00C11999"/>
    <w:rsid w:val="00C128F1"/>
    <w:rsid w:val="00C129DB"/>
    <w:rsid w:val="00C12F7A"/>
    <w:rsid w:val="00C12F83"/>
    <w:rsid w:val="00C131F3"/>
    <w:rsid w:val="00C1387F"/>
    <w:rsid w:val="00C14292"/>
    <w:rsid w:val="00C147D9"/>
    <w:rsid w:val="00C149AC"/>
    <w:rsid w:val="00C15296"/>
    <w:rsid w:val="00C15F23"/>
    <w:rsid w:val="00C16C04"/>
    <w:rsid w:val="00C176F5"/>
    <w:rsid w:val="00C17E4F"/>
    <w:rsid w:val="00C202CF"/>
    <w:rsid w:val="00C20CE3"/>
    <w:rsid w:val="00C219BC"/>
    <w:rsid w:val="00C21E16"/>
    <w:rsid w:val="00C22108"/>
    <w:rsid w:val="00C2305B"/>
    <w:rsid w:val="00C2311C"/>
    <w:rsid w:val="00C23825"/>
    <w:rsid w:val="00C23B9D"/>
    <w:rsid w:val="00C242B7"/>
    <w:rsid w:val="00C24B72"/>
    <w:rsid w:val="00C25432"/>
    <w:rsid w:val="00C25A10"/>
    <w:rsid w:val="00C25D15"/>
    <w:rsid w:val="00C25D76"/>
    <w:rsid w:val="00C275B5"/>
    <w:rsid w:val="00C300D0"/>
    <w:rsid w:val="00C30651"/>
    <w:rsid w:val="00C309C7"/>
    <w:rsid w:val="00C30F62"/>
    <w:rsid w:val="00C31568"/>
    <w:rsid w:val="00C315CB"/>
    <w:rsid w:val="00C31868"/>
    <w:rsid w:val="00C31D14"/>
    <w:rsid w:val="00C32273"/>
    <w:rsid w:val="00C32410"/>
    <w:rsid w:val="00C32D91"/>
    <w:rsid w:val="00C32E15"/>
    <w:rsid w:val="00C3341C"/>
    <w:rsid w:val="00C335B0"/>
    <w:rsid w:val="00C3376F"/>
    <w:rsid w:val="00C342CE"/>
    <w:rsid w:val="00C346D0"/>
    <w:rsid w:val="00C34851"/>
    <w:rsid w:val="00C34C73"/>
    <w:rsid w:val="00C34E0E"/>
    <w:rsid w:val="00C35407"/>
    <w:rsid w:val="00C3559A"/>
    <w:rsid w:val="00C35D7E"/>
    <w:rsid w:val="00C363FB"/>
    <w:rsid w:val="00C36BDA"/>
    <w:rsid w:val="00C36E8E"/>
    <w:rsid w:val="00C36FEE"/>
    <w:rsid w:val="00C37455"/>
    <w:rsid w:val="00C37593"/>
    <w:rsid w:val="00C37B3C"/>
    <w:rsid w:val="00C37BAC"/>
    <w:rsid w:val="00C40078"/>
    <w:rsid w:val="00C4068E"/>
    <w:rsid w:val="00C40A56"/>
    <w:rsid w:val="00C40DF8"/>
    <w:rsid w:val="00C4110E"/>
    <w:rsid w:val="00C414AE"/>
    <w:rsid w:val="00C415E3"/>
    <w:rsid w:val="00C41E3C"/>
    <w:rsid w:val="00C42E60"/>
    <w:rsid w:val="00C42F1C"/>
    <w:rsid w:val="00C433DB"/>
    <w:rsid w:val="00C43BB0"/>
    <w:rsid w:val="00C43F89"/>
    <w:rsid w:val="00C444C6"/>
    <w:rsid w:val="00C44E9F"/>
    <w:rsid w:val="00C45A7C"/>
    <w:rsid w:val="00C45E97"/>
    <w:rsid w:val="00C466D2"/>
    <w:rsid w:val="00C47221"/>
    <w:rsid w:val="00C476CF"/>
    <w:rsid w:val="00C47990"/>
    <w:rsid w:val="00C47D73"/>
    <w:rsid w:val="00C5003A"/>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2863"/>
    <w:rsid w:val="00C62918"/>
    <w:rsid w:val="00C633B1"/>
    <w:rsid w:val="00C63B49"/>
    <w:rsid w:val="00C641F8"/>
    <w:rsid w:val="00C645A1"/>
    <w:rsid w:val="00C65902"/>
    <w:rsid w:val="00C65D7A"/>
    <w:rsid w:val="00C6660F"/>
    <w:rsid w:val="00C6666A"/>
    <w:rsid w:val="00C6670E"/>
    <w:rsid w:val="00C667FD"/>
    <w:rsid w:val="00C674F1"/>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AD5"/>
    <w:rsid w:val="00C8405A"/>
    <w:rsid w:val="00C84083"/>
    <w:rsid w:val="00C844D8"/>
    <w:rsid w:val="00C8483D"/>
    <w:rsid w:val="00C8519C"/>
    <w:rsid w:val="00C85C99"/>
    <w:rsid w:val="00C862FD"/>
    <w:rsid w:val="00C86787"/>
    <w:rsid w:val="00C874BD"/>
    <w:rsid w:val="00C876E1"/>
    <w:rsid w:val="00C87D7C"/>
    <w:rsid w:val="00C87D90"/>
    <w:rsid w:val="00C87DCC"/>
    <w:rsid w:val="00C87E25"/>
    <w:rsid w:val="00C87FF0"/>
    <w:rsid w:val="00C905A7"/>
    <w:rsid w:val="00C91B5C"/>
    <w:rsid w:val="00C920FC"/>
    <w:rsid w:val="00C9257F"/>
    <w:rsid w:val="00C92BAD"/>
    <w:rsid w:val="00C937BC"/>
    <w:rsid w:val="00C94363"/>
    <w:rsid w:val="00C94683"/>
    <w:rsid w:val="00C9513F"/>
    <w:rsid w:val="00C95349"/>
    <w:rsid w:val="00C960DC"/>
    <w:rsid w:val="00C9792E"/>
    <w:rsid w:val="00CA0368"/>
    <w:rsid w:val="00CA0501"/>
    <w:rsid w:val="00CA0A9A"/>
    <w:rsid w:val="00CA0ABC"/>
    <w:rsid w:val="00CA0C52"/>
    <w:rsid w:val="00CA12D6"/>
    <w:rsid w:val="00CA12E6"/>
    <w:rsid w:val="00CA1802"/>
    <w:rsid w:val="00CA1BA4"/>
    <w:rsid w:val="00CA1EE7"/>
    <w:rsid w:val="00CA2D10"/>
    <w:rsid w:val="00CA37EB"/>
    <w:rsid w:val="00CA3F4F"/>
    <w:rsid w:val="00CA4EEF"/>
    <w:rsid w:val="00CA523C"/>
    <w:rsid w:val="00CA5621"/>
    <w:rsid w:val="00CA577A"/>
    <w:rsid w:val="00CA65B2"/>
    <w:rsid w:val="00CA6615"/>
    <w:rsid w:val="00CA6683"/>
    <w:rsid w:val="00CA69DB"/>
    <w:rsid w:val="00CA798E"/>
    <w:rsid w:val="00CA7C26"/>
    <w:rsid w:val="00CA7F01"/>
    <w:rsid w:val="00CB009E"/>
    <w:rsid w:val="00CB0355"/>
    <w:rsid w:val="00CB0960"/>
    <w:rsid w:val="00CB1953"/>
    <w:rsid w:val="00CB2455"/>
    <w:rsid w:val="00CB24BA"/>
    <w:rsid w:val="00CB24FF"/>
    <w:rsid w:val="00CB31D4"/>
    <w:rsid w:val="00CB4033"/>
    <w:rsid w:val="00CB5796"/>
    <w:rsid w:val="00CB57EE"/>
    <w:rsid w:val="00CB58FA"/>
    <w:rsid w:val="00CB5CDC"/>
    <w:rsid w:val="00CB6098"/>
    <w:rsid w:val="00CB6208"/>
    <w:rsid w:val="00CB6A0E"/>
    <w:rsid w:val="00CB6AEF"/>
    <w:rsid w:val="00CB7643"/>
    <w:rsid w:val="00CB79B5"/>
    <w:rsid w:val="00CC0485"/>
    <w:rsid w:val="00CC09DA"/>
    <w:rsid w:val="00CC110F"/>
    <w:rsid w:val="00CC1457"/>
    <w:rsid w:val="00CC1D9B"/>
    <w:rsid w:val="00CC2122"/>
    <w:rsid w:val="00CC2315"/>
    <w:rsid w:val="00CC23F4"/>
    <w:rsid w:val="00CC2A4C"/>
    <w:rsid w:val="00CC332D"/>
    <w:rsid w:val="00CC3353"/>
    <w:rsid w:val="00CC3597"/>
    <w:rsid w:val="00CC3B0E"/>
    <w:rsid w:val="00CC3B3C"/>
    <w:rsid w:val="00CC3CE4"/>
    <w:rsid w:val="00CC430D"/>
    <w:rsid w:val="00CC4956"/>
    <w:rsid w:val="00CC552A"/>
    <w:rsid w:val="00CC5D59"/>
    <w:rsid w:val="00CC6DB1"/>
    <w:rsid w:val="00CC759B"/>
    <w:rsid w:val="00CC7B09"/>
    <w:rsid w:val="00CD015B"/>
    <w:rsid w:val="00CD09FE"/>
    <w:rsid w:val="00CD11C2"/>
    <w:rsid w:val="00CD1487"/>
    <w:rsid w:val="00CD1508"/>
    <w:rsid w:val="00CD27C9"/>
    <w:rsid w:val="00CD2CFB"/>
    <w:rsid w:val="00CD3D38"/>
    <w:rsid w:val="00CD3F4A"/>
    <w:rsid w:val="00CD4C0B"/>
    <w:rsid w:val="00CD53EE"/>
    <w:rsid w:val="00CD5BCC"/>
    <w:rsid w:val="00CD62F7"/>
    <w:rsid w:val="00CD63E2"/>
    <w:rsid w:val="00CE0249"/>
    <w:rsid w:val="00CE1447"/>
    <w:rsid w:val="00CE24FD"/>
    <w:rsid w:val="00CE3B35"/>
    <w:rsid w:val="00CE43B1"/>
    <w:rsid w:val="00CE4BE9"/>
    <w:rsid w:val="00CE4C20"/>
    <w:rsid w:val="00CE5780"/>
    <w:rsid w:val="00CE5B5B"/>
    <w:rsid w:val="00CE64E6"/>
    <w:rsid w:val="00CE6613"/>
    <w:rsid w:val="00CE69C4"/>
    <w:rsid w:val="00CE76E1"/>
    <w:rsid w:val="00CE7DEB"/>
    <w:rsid w:val="00CF0090"/>
    <w:rsid w:val="00CF01F2"/>
    <w:rsid w:val="00CF0574"/>
    <w:rsid w:val="00CF10FD"/>
    <w:rsid w:val="00CF1FF0"/>
    <w:rsid w:val="00CF2B0E"/>
    <w:rsid w:val="00CF2E20"/>
    <w:rsid w:val="00CF3329"/>
    <w:rsid w:val="00CF3948"/>
    <w:rsid w:val="00CF4B2B"/>
    <w:rsid w:val="00CF4F59"/>
    <w:rsid w:val="00CF6417"/>
    <w:rsid w:val="00CF6955"/>
    <w:rsid w:val="00CF7153"/>
    <w:rsid w:val="00CF7ABF"/>
    <w:rsid w:val="00D001D0"/>
    <w:rsid w:val="00D012D8"/>
    <w:rsid w:val="00D015E2"/>
    <w:rsid w:val="00D019E3"/>
    <w:rsid w:val="00D01C0A"/>
    <w:rsid w:val="00D02CA5"/>
    <w:rsid w:val="00D038D2"/>
    <w:rsid w:val="00D03ADB"/>
    <w:rsid w:val="00D04843"/>
    <w:rsid w:val="00D0551D"/>
    <w:rsid w:val="00D0577E"/>
    <w:rsid w:val="00D061E8"/>
    <w:rsid w:val="00D062CF"/>
    <w:rsid w:val="00D06A44"/>
    <w:rsid w:val="00D06C1D"/>
    <w:rsid w:val="00D07987"/>
    <w:rsid w:val="00D07CF6"/>
    <w:rsid w:val="00D106B4"/>
    <w:rsid w:val="00D107D1"/>
    <w:rsid w:val="00D117BB"/>
    <w:rsid w:val="00D11AB6"/>
    <w:rsid w:val="00D122B8"/>
    <w:rsid w:val="00D1238F"/>
    <w:rsid w:val="00D127E5"/>
    <w:rsid w:val="00D1312A"/>
    <w:rsid w:val="00D13B05"/>
    <w:rsid w:val="00D13B19"/>
    <w:rsid w:val="00D14906"/>
    <w:rsid w:val="00D16094"/>
    <w:rsid w:val="00D16215"/>
    <w:rsid w:val="00D16354"/>
    <w:rsid w:val="00D163F1"/>
    <w:rsid w:val="00D16EC1"/>
    <w:rsid w:val="00D17862"/>
    <w:rsid w:val="00D179F8"/>
    <w:rsid w:val="00D17EBB"/>
    <w:rsid w:val="00D21412"/>
    <w:rsid w:val="00D21D69"/>
    <w:rsid w:val="00D21F93"/>
    <w:rsid w:val="00D226E0"/>
    <w:rsid w:val="00D22810"/>
    <w:rsid w:val="00D22E4F"/>
    <w:rsid w:val="00D22FA2"/>
    <w:rsid w:val="00D2355B"/>
    <w:rsid w:val="00D23804"/>
    <w:rsid w:val="00D23A2B"/>
    <w:rsid w:val="00D23C57"/>
    <w:rsid w:val="00D23C80"/>
    <w:rsid w:val="00D23F94"/>
    <w:rsid w:val="00D245F0"/>
    <w:rsid w:val="00D2486A"/>
    <w:rsid w:val="00D24B2C"/>
    <w:rsid w:val="00D25C4B"/>
    <w:rsid w:val="00D27D46"/>
    <w:rsid w:val="00D27FF4"/>
    <w:rsid w:val="00D3023B"/>
    <w:rsid w:val="00D304B4"/>
    <w:rsid w:val="00D304DF"/>
    <w:rsid w:val="00D3065B"/>
    <w:rsid w:val="00D30BBA"/>
    <w:rsid w:val="00D3146C"/>
    <w:rsid w:val="00D32897"/>
    <w:rsid w:val="00D32BF3"/>
    <w:rsid w:val="00D32E40"/>
    <w:rsid w:val="00D3308A"/>
    <w:rsid w:val="00D3326E"/>
    <w:rsid w:val="00D33781"/>
    <w:rsid w:val="00D3417B"/>
    <w:rsid w:val="00D34610"/>
    <w:rsid w:val="00D34941"/>
    <w:rsid w:val="00D34E06"/>
    <w:rsid w:val="00D35585"/>
    <w:rsid w:val="00D35ABA"/>
    <w:rsid w:val="00D365DB"/>
    <w:rsid w:val="00D370F2"/>
    <w:rsid w:val="00D37AB6"/>
    <w:rsid w:val="00D37E33"/>
    <w:rsid w:val="00D4048E"/>
    <w:rsid w:val="00D40839"/>
    <w:rsid w:val="00D40E34"/>
    <w:rsid w:val="00D41201"/>
    <w:rsid w:val="00D41356"/>
    <w:rsid w:val="00D41358"/>
    <w:rsid w:val="00D4144D"/>
    <w:rsid w:val="00D41628"/>
    <w:rsid w:val="00D41F11"/>
    <w:rsid w:val="00D42039"/>
    <w:rsid w:val="00D42081"/>
    <w:rsid w:val="00D42A0B"/>
    <w:rsid w:val="00D42A61"/>
    <w:rsid w:val="00D42CD9"/>
    <w:rsid w:val="00D42E41"/>
    <w:rsid w:val="00D43C84"/>
    <w:rsid w:val="00D44695"/>
    <w:rsid w:val="00D44B8B"/>
    <w:rsid w:val="00D44EC0"/>
    <w:rsid w:val="00D45129"/>
    <w:rsid w:val="00D45218"/>
    <w:rsid w:val="00D45F16"/>
    <w:rsid w:val="00D4619B"/>
    <w:rsid w:val="00D462D2"/>
    <w:rsid w:val="00D4663D"/>
    <w:rsid w:val="00D46762"/>
    <w:rsid w:val="00D46EFA"/>
    <w:rsid w:val="00D47519"/>
    <w:rsid w:val="00D507EA"/>
    <w:rsid w:val="00D50CC7"/>
    <w:rsid w:val="00D5106E"/>
    <w:rsid w:val="00D51789"/>
    <w:rsid w:val="00D5179C"/>
    <w:rsid w:val="00D51BCE"/>
    <w:rsid w:val="00D5200A"/>
    <w:rsid w:val="00D52165"/>
    <w:rsid w:val="00D534D8"/>
    <w:rsid w:val="00D53975"/>
    <w:rsid w:val="00D55AC4"/>
    <w:rsid w:val="00D55E6D"/>
    <w:rsid w:val="00D5614B"/>
    <w:rsid w:val="00D57120"/>
    <w:rsid w:val="00D57315"/>
    <w:rsid w:val="00D573A8"/>
    <w:rsid w:val="00D579C3"/>
    <w:rsid w:val="00D60737"/>
    <w:rsid w:val="00D60944"/>
    <w:rsid w:val="00D6120D"/>
    <w:rsid w:val="00D618C2"/>
    <w:rsid w:val="00D61D43"/>
    <w:rsid w:val="00D625A1"/>
    <w:rsid w:val="00D62656"/>
    <w:rsid w:val="00D64B7C"/>
    <w:rsid w:val="00D64D07"/>
    <w:rsid w:val="00D64E1D"/>
    <w:rsid w:val="00D65209"/>
    <w:rsid w:val="00D662EB"/>
    <w:rsid w:val="00D67B8F"/>
    <w:rsid w:val="00D701DE"/>
    <w:rsid w:val="00D70AC9"/>
    <w:rsid w:val="00D70D47"/>
    <w:rsid w:val="00D716C3"/>
    <w:rsid w:val="00D718F7"/>
    <w:rsid w:val="00D71D76"/>
    <w:rsid w:val="00D72896"/>
    <w:rsid w:val="00D7425A"/>
    <w:rsid w:val="00D750E9"/>
    <w:rsid w:val="00D753A9"/>
    <w:rsid w:val="00D753CE"/>
    <w:rsid w:val="00D75684"/>
    <w:rsid w:val="00D75D02"/>
    <w:rsid w:val="00D7640A"/>
    <w:rsid w:val="00D765D7"/>
    <w:rsid w:val="00D77079"/>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37C"/>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79C"/>
    <w:rsid w:val="00D90F44"/>
    <w:rsid w:val="00D91086"/>
    <w:rsid w:val="00D922FF"/>
    <w:rsid w:val="00D92CC2"/>
    <w:rsid w:val="00D93015"/>
    <w:rsid w:val="00D932B1"/>
    <w:rsid w:val="00D932F9"/>
    <w:rsid w:val="00D93DB4"/>
    <w:rsid w:val="00D94FC1"/>
    <w:rsid w:val="00D95299"/>
    <w:rsid w:val="00D9575E"/>
    <w:rsid w:val="00D95B8E"/>
    <w:rsid w:val="00D9621B"/>
    <w:rsid w:val="00D96848"/>
    <w:rsid w:val="00D97114"/>
    <w:rsid w:val="00D97726"/>
    <w:rsid w:val="00DA0222"/>
    <w:rsid w:val="00DA149D"/>
    <w:rsid w:val="00DA150E"/>
    <w:rsid w:val="00DA1546"/>
    <w:rsid w:val="00DA190D"/>
    <w:rsid w:val="00DA1A3B"/>
    <w:rsid w:val="00DA1DBB"/>
    <w:rsid w:val="00DA338A"/>
    <w:rsid w:val="00DA3D0A"/>
    <w:rsid w:val="00DA4167"/>
    <w:rsid w:val="00DA4C28"/>
    <w:rsid w:val="00DA5FCB"/>
    <w:rsid w:val="00DA637E"/>
    <w:rsid w:val="00DA65F1"/>
    <w:rsid w:val="00DA6BD1"/>
    <w:rsid w:val="00DA7574"/>
    <w:rsid w:val="00DB03E5"/>
    <w:rsid w:val="00DB05AD"/>
    <w:rsid w:val="00DB0775"/>
    <w:rsid w:val="00DB0927"/>
    <w:rsid w:val="00DB0F4F"/>
    <w:rsid w:val="00DB112A"/>
    <w:rsid w:val="00DB17DD"/>
    <w:rsid w:val="00DB1C36"/>
    <w:rsid w:val="00DB207E"/>
    <w:rsid w:val="00DB2AEB"/>
    <w:rsid w:val="00DB2B58"/>
    <w:rsid w:val="00DB2DD1"/>
    <w:rsid w:val="00DB2E2B"/>
    <w:rsid w:val="00DB3FD4"/>
    <w:rsid w:val="00DB40F5"/>
    <w:rsid w:val="00DB4386"/>
    <w:rsid w:val="00DB4388"/>
    <w:rsid w:val="00DB4C98"/>
    <w:rsid w:val="00DB5508"/>
    <w:rsid w:val="00DB57CC"/>
    <w:rsid w:val="00DB71B1"/>
    <w:rsid w:val="00DB7DE8"/>
    <w:rsid w:val="00DC1C42"/>
    <w:rsid w:val="00DC2235"/>
    <w:rsid w:val="00DC2648"/>
    <w:rsid w:val="00DC264D"/>
    <w:rsid w:val="00DC2749"/>
    <w:rsid w:val="00DC2A2C"/>
    <w:rsid w:val="00DC2F63"/>
    <w:rsid w:val="00DC2FFC"/>
    <w:rsid w:val="00DC342B"/>
    <w:rsid w:val="00DC3BD5"/>
    <w:rsid w:val="00DC3EBF"/>
    <w:rsid w:val="00DC4268"/>
    <w:rsid w:val="00DC4553"/>
    <w:rsid w:val="00DC4D09"/>
    <w:rsid w:val="00DC58F4"/>
    <w:rsid w:val="00DC594E"/>
    <w:rsid w:val="00DC5DB2"/>
    <w:rsid w:val="00DC6191"/>
    <w:rsid w:val="00DC6481"/>
    <w:rsid w:val="00DC65B3"/>
    <w:rsid w:val="00DC6AD2"/>
    <w:rsid w:val="00DC6B70"/>
    <w:rsid w:val="00DC6ED1"/>
    <w:rsid w:val="00DC740E"/>
    <w:rsid w:val="00DC7E13"/>
    <w:rsid w:val="00DC7F59"/>
    <w:rsid w:val="00DD0035"/>
    <w:rsid w:val="00DD0242"/>
    <w:rsid w:val="00DD0DC6"/>
    <w:rsid w:val="00DD176B"/>
    <w:rsid w:val="00DD1A89"/>
    <w:rsid w:val="00DD2D88"/>
    <w:rsid w:val="00DD3247"/>
    <w:rsid w:val="00DD33A0"/>
    <w:rsid w:val="00DD3F8E"/>
    <w:rsid w:val="00DD3FC7"/>
    <w:rsid w:val="00DD4939"/>
    <w:rsid w:val="00DD4B0E"/>
    <w:rsid w:val="00DD4BA2"/>
    <w:rsid w:val="00DD510C"/>
    <w:rsid w:val="00DD5BBF"/>
    <w:rsid w:val="00DD6759"/>
    <w:rsid w:val="00DD755E"/>
    <w:rsid w:val="00DD7EDD"/>
    <w:rsid w:val="00DE0BD5"/>
    <w:rsid w:val="00DE0C8C"/>
    <w:rsid w:val="00DE0D6E"/>
    <w:rsid w:val="00DE1621"/>
    <w:rsid w:val="00DE1FFB"/>
    <w:rsid w:val="00DE2984"/>
    <w:rsid w:val="00DE2B2C"/>
    <w:rsid w:val="00DE2E0F"/>
    <w:rsid w:val="00DE2FE3"/>
    <w:rsid w:val="00DE3312"/>
    <w:rsid w:val="00DE4E0C"/>
    <w:rsid w:val="00DE6084"/>
    <w:rsid w:val="00DE6702"/>
    <w:rsid w:val="00DE6B13"/>
    <w:rsid w:val="00DE6B7D"/>
    <w:rsid w:val="00DE6F37"/>
    <w:rsid w:val="00DE776E"/>
    <w:rsid w:val="00DE7ABF"/>
    <w:rsid w:val="00DE7E6F"/>
    <w:rsid w:val="00DF0989"/>
    <w:rsid w:val="00DF0991"/>
    <w:rsid w:val="00DF16AF"/>
    <w:rsid w:val="00DF1824"/>
    <w:rsid w:val="00DF2203"/>
    <w:rsid w:val="00DF2400"/>
    <w:rsid w:val="00DF276C"/>
    <w:rsid w:val="00DF2E4E"/>
    <w:rsid w:val="00DF2EE7"/>
    <w:rsid w:val="00DF3B2D"/>
    <w:rsid w:val="00DF3D33"/>
    <w:rsid w:val="00DF4049"/>
    <w:rsid w:val="00DF4DB5"/>
    <w:rsid w:val="00DF5023"/>
    <w:rsid w:val="00DF58E6"/>
    <w:rsid w:val="00DF5D8E"/>
    <w:rsid w:val="00DF5DF7"/>
    <w:rsid w:val="00DF5F77"/>
    <w:rsid w:val="00DF664E"/>
    <w:rsid w:val="00DF6BB5"/>
    <w:rsid w:val="00DF6C17"/>
    <w:rsid w:val="00DF6FD7"/>
    <w:rsid w:val="00DF72A2"/>
    <w:rsid w:val="00DF7EA5"/>
    <w:rsid w:val="00E00581"/>
    <w:rsid w:val="00E00AA3"/>
    <w:rsid w:val="00E00FDA"/>
    <w:rsid w:val="00E01069"/>
    <w:rsid w:val="00E01953"/>
    <w:rsid w:val="00E01AF7"/>
    <w:rsid w:val="00E01CC6"/>
    <w:rsid w:val="00E0228A"/>
    <w:rsid w:val="00E023F0"/>
    <w:rsid w:val="00E02923"/>
    <w:rsid w:val="00E02C9D"/>
    <w:rsid w:val="00E03292"/>
    <w:rsid w:val="00E0427B"/>
    <w:rsid w:val="00E04626"/>
    <w:rsid w:val="00E04900"/>
    <w:rsid w:val="00E04956"/>
    <w:rsid w:val="00E049CD"/>
    <w:rsid w:val="00E04C09"/>
    <w:rsid w:val="00E04E92"/>
    <w:rsid w:val="00E05632"/>
    <w:rsid w:val="00E05BDE"/>
    <w:rsid w:val="00E06331"/>
    <w:rsid w:val="00E06793"/>
    <w:rsid w:val="00E07F96"/>
    <w:rsid w:val="00E100E6"/>
    <w:rsid w:val="00E109A0"/>
    <w:rsid w:val="00E10D0D"/>
    <w:rsid w:val="00E10D24"/>
    <w:rsid w:val="00E10DA8"/>
    <w:rsid w:val="00E11042"/>
    <w:rsid w:val="00E11ADD"/>
    <w:rsid w:val="00E11B87"/>
    <w:rsid w:val="00E11E42"/>
    <w:rsid w:val="00E13249"/>
    <w:rsid w:val="00E137CC"/>
    <w:rsid w:val="00E1390F"/>
    <w:rsid w:val="00E13991"/>
    <w:rsid w:val="00E140A0"/>
    <w:rsid w:val="00E15026"/>
    <w:rsid w:val="00E156EA"/>
    <w:rsid w:val="00E161E3"/>
    <w:rsid w:val="00E16386"/>
    <w:rsid w:val="00E164B1"/>
    <w:rsid w:val="00E1742A"/>
    <w:rsid w:val="00E1769E"/>
    <w:rsid w:val="00E1771C"/>
    <w:rsid w:val="00E2020B"/>
    <w:rsid w:val="00E20779"/>
    <w:rsid w:val="00E209A7"/>
    <w:rsid w:val="00E20B24"/>
    <w:rsid w:val="00E21F17"/>
    <w:rsid w:val="00E22136"/>
    <w:rsid w:val="00E2260E"/>
    <w:rsid w:val="00E233A7"/>
    <w:rsid w:val="00E2342C"/>
    <w:rsid w:val="00E23EE3"/>
    <w:rsid w:val="00E248AE"/>
    <w:rsid w:val="00E249B5"/>
    <w:rsid w:val="00E24B61"/>
    <w:rsid w:val="00E25901"/>
    <w:rsid w:val="00E25BA2"/>
    <w:rsid w:val="00E26018"/>
    <w:rsid w:val="00E262F4"/>
    <w:rsid w:val="00E26923"/>
    <w:rsid w:val="00E273C8"/>
    <w:rsid w:val="00E277C6"/>
    <w:rsid w:val="00E27B05"/>
    <w:rsid w:val="00E304E4"/>
    <w:rsid w:val="00E31966"/>
    <w:rsid w:val="00E31AEA"/>
    <w:rsid w:val="00E33C01"/>
    <w:rsid w:val="00E33CB0"/>
    <w:rsid w:val="00E340B6"/>
    <w:rsid w:val="00E3439B"/>
    <w:rsid w:val="00E34DB2"/>
    <w:rsid w:val="00E35154"/>
    <w:rsid w:val="00E351C9"/>
    <w:rsid w:val="00E357FE"/>
    <w:rsid w:val="00E35922"/>
    <w:rsid w:val="00E3595E"/>
    <w:rsid w:val="00E36059"/>
    <w:rsid w:val="00E36274"/>
    <w:rsid w:val="00E364B4"/>
    <w:rsid w:val="00E365AE"/>
    <w:rsid w:val="00E36897"/>
    <w:rsid w:val="00E36E69"/>
    <w:rsid w:val="00E376E6"/>
    <w:rsid w:val="00E40423"/>
    <w:rsid w:val="00E406C3"/>
    <w:rsid w:val="00E40816"/>
    <w:rsid w:val="00E408B8"/>
    <w:rsid w:val="00E40E33"/>
    <w:rsid w:val="00E426DA"/>
    <w:rsid w:val="00E4281D"/>
    <w:rsid w:val="00E42A86"/>
    <w:rsid w:val="00E42C45"/>
    <w:rsid w:val="00E42CB0"/>
    <w:rsid w:val="00E42D76"/>
    <w:rsid w:val="00E435C0"/>
    <w:rsid w:val="00E436D0"/>
    <w:rsid w:val="00E43761"/>
    <w:rsid w:val="00E43ADB"/>
    <w:rsid w:val="00E43E29"/>
    <w:rsid w:val="00E44420"/>
    <w:rsid w:val="00E44A34"/>
    <w:rsid w:val="00E44E63"/>
    <w:rsid w:val="00E454CA"/>
    <w:rsid w:val="00E45769"/>
    <w:rsid w:val="00E459C9"/>
    <w:rsid w:val="00E45C13"/>
    <w:rsid w:val="00E46886"/>
    <w:rsid w:val="00E474C0"/>
    <w:rsid w:val="00E47842"/>
    <w:rsid w:val="00E47AFD"/>
    <w:rsid w:val="00E50444"/>
    <w:rsid w:val="00E504F0"/>
    <w:rsid w:val="00E50656"/>
    <w:rsid w:val="00E50B25"/>
    <w:rsid w:val="00E511CF"/>
    <w:rsid w:val="00E5286E"/>
    <w:rsid w:val="00E53208"/>
    <w:rsid w:val="00E547CC"/>
    <w:rsid w:val="00E548EA"/>
    <w:rsid w:val="00E55623"/>
    <w:rsid w:val="00E5570A"/>
    <w:rsid w:val="00E558F1"/>
    <w:rsid w:val="00E559A2"/>
    <w:rsid w:val="00E561FE"/>
    <w:rsid w:val="00E56265"/>
    <w:rsid w:val="00E56291"/>
    <w:rsid w:val="00E56487"/>
    <w:rsid w:val="00E566F6"/>
    <w:rsid w:val="00E56D6B"/>
    <w:rsid w:val="00E56DDE"/>
    <w:rsid w:val="00E56E8F"/>
    <w:rsid w:val="00E5765C"/>
    <w:rsid w:val="00E57E9E"/>
    <w:rsid w:val="00E60EDD"/>
    <w:rsid w:val="00E61C96"/>
    <w:rsid w:val="00E61DE9"/>
    <w:rsid w:val="00E62944"/>
    <w:rsid w:val="00E6304C"/>
    <w:rsid w:val="00E63098"/>
    <w:rsid w:val="00E6365B"/>
    <w:rsid w:val="00E63B21"/>
    <w:rsid w:val="00E64089"/>
    <w:rsid w:val="00E64604"/>
    <w:rsid w:val="00E64B10"/>
    <w:rsid w:val="00E64CD2"/>
    <w:rsid w:val="00E64FFE"/>
    <w:rsid w:val="00E651D7"/>
    <w:rsid w:val="00E65585"/>
    <w:rsid w:val="00E66239"/>
    <w:rsid w:val="00E663CA"/>
    <w:rsid w:val="00E665AD"/>
    <w:rsid w:val="00E6688B"/>
    <w:rsid w:val="00E66D12"/>
    <w:rsid w:val="00E71476"/>
    <w:rsid w:val="00E721F8"/>
    <w:rsid w:val="00E7284F"/>
    <w:rsid w:val="00E72AA9"/>
    <w:rsid w:val="00E73A11"/>
    <w:rsid w:val="00E7401A"/>
    <w:rsid w:val="00E74139"/>
    <w:rsid w:val="00E74C3D"/>
    <w:rsid w:val="00E75735"/>
    <w:rsid w:val="00E76615"/>
    <w:rsid w:val="00E76619"/>
    <w:rsid w:val="00E77173"/>
    <w:rsid w:val="00E771F5"/>
    <w:rsid w:val="00E77D03"/>
    <w:rsid w:val="00E81125"/>
    <w:rsid w:val="00E817F0"/>
    <w:rsid w:val="00E81A5B"/>
    <w:rsid w:val="00E81DC6"/>
    <w:rsid w:val="00E8243B"/>
    <w:rsid w:val="00E82B51"/>
    <w:rsid w:val="00E82CF3"/>
    <w:rsid w:val="00E82F55"/>
    <w:rsid w:val="00E836C4"/>
    <w:rsid w:val="00E839EF"/>
    <w:rsid w:val="00E83BE2"/>
    <w:rsid w:val="00E854A6"/>
    <w:rsid w:val="00E858FE"/>
    <w:rsid w:val="00E85B80"/>
    <w:rsid w:val="00E8605C"/>
    <w:rsid w:val="00E86E6B"/>
    <w:rsid w:val="00E87372"/>
    <w:rsid w:val="00E8737C"/>
    <w:rsid w:val="00E875F3"/>
    <w:rsid w:val="00E87968"/>
    <w:rsid w:val="00E90596"/>
    <w:rsid w:val="00E90A6E"/>
    <w:rsid w:val="00E90ACD"/>
    <w:rsid w:val="00E91282"/>
    <w:rsid w:val="00E915F9"/>
    <w:rsid w:val="00E9181B"/>
    <w:rsid w:val="00E91D68"/>
    <w:rsid w:val="00E91DC5"/>
    <w:rsid w:val="00E91FD2"/>
    <w:rsid w:val="00E92CAA"/>
    <w:rsid w:val="00E93508"/>
    <w:rsid w:val="00E935D1"/>
    <w:rsid w:val="00E9385F"/>
    <w:rsid w:val="00E943A5"/>
    <w:rsid w:val="00E94881"/>
    <w:rsid w:val="00E94C62"/>
    <w:rsid w:val="00E9595E"/>
    <w:rsid w:val="00E95EF7"/>
    <w:rsid w:val="00E96EAA"/>
    <w:rsid w:val="00E96EB4"/>
    <w:rsid w:val="00E97144"/>
    <w:rsid w:val="00E971ED"/>
    <w:rsid w:val="00E97493"/>
    <w:rsid w:val="00E974DA"/>
    <w:rsid w:val="00E97A6E"/>
    <w:rsid w:val="00EA0A83"/>
    <w:rsid w:val="00EA0CCC"/>
    <w:rsid w:val="00EA13F5"/>
    <w:rsid w:val="00EA16F3"/>
    <w:rsid w:val="00EA1D96"/>
    <w:rsid w:val="00EA203B"/>
    <w:rsid w:val="00EA29B8"/>
    <w:rsid w:val="00EA457E"/>
    <w:rsid w:val="00EA47A6"/>
    <w:rsid w:val="00EA4DE8"/>
    <w:rsid w:val="00EA5036"/>
    <w:rsid w:val="00EA562F"/>
    <w:rsid w:val="00EA5E02"/>
    <w:rsid w:val="00EA5E62"/>
    <w:rsid w:val="00EA696D"/>
    <w:rsid w:val="00EA71EE"/>
    <w:rsid w:val="00EA7563"/>
    <w:rsid w:val="00EA75E9"/>
    <w:rsid w:val="00EA78E8"/>
    <w:rsid w:val="00EA78F9"/>
    <w:rsid w:val="00EA7B92"/>
    <w:rsid w:val="00EB0036"/>
    <w:rsid w:val="00EB0084"/>
    <w:rsid w:val="00EB0495"/>
    <w:rsid w:val="00EB0AEB"/>
    <w:rsid w:val="00EB0C36"/>
    <w:rsid w:val="00EB1C34"/>
    <w:rsid w:val="00EB21E3"/>
    <w:rsid w:val="00EB2634"/>
    <w:rsid w:val="00EB287C"/>
    <w:rsid w:val="00EB3DD0"/>
    <w:rsid w:val="00EB4259"/>
    <w:rsid w:val="00EB4787"/>
    <w:rsid w:val="00EB54C5"/>
    <w:rsid w:val="00EB575B"/>
    <w:rsid w:val="00EB5834"/>
    <w:rsid w:val="00EB5C8B"/>
    <w:rsid w:val="00EB665E"/>
    <w:rsid w:val="00EB6DB0"/>
    <w:rsid w:val="00EB6EAF"/>
    <w:rsid w:val="00EB7356"/>
    <w:rsid w:val="00EB74CF"/>
    <w:rsid w:val="00EB7EF9"/>
    <w:rsid w:val="00EC07C3"/>
    <w:rsid w:val="00EC2317"/>
    <w:rsid w:val="00EC2D81"/>
    <w:rsid w:val="00EC30EB"/>
    <w:rsid w:val="00EC3303"/>
    <w:rsid w:val="00EC3A61"/>
    <w:rsid w:val="00EC40AE"/>
    <w:rsid w:val="00EC4BF9"/>
    <w:rsid w:val="00EC4F64"/>
    <w:rsid w:val="00EC6381"/>
    <w:rsid w:val="00EC6D7A"/>
    <w:rsid w:val="00EC7316"/>
    <w:rsid w:val="00EC761A"/>
    <w:rsid w:val="00EC77B9"/>
    <w:rsid w:val="00ED057F"/>
    <w:rsid w:val="00ED09F7"/>
    <w:rsid w:val="00ED0EA1"/>
    <w:rsid w:val="00ED15D3"/>
    <w:rsid w:val="00ED1FFE"/>
    <w:rsid w:val="00ED2228"/>
    <w:rsid w:val="00ED23D5"/>
    <w:rsid w:val="00ED2628"/>
    <w:rsid w:val="00ED27CC"/>
    <w:rsid w:val="00ED301E"/>
    <w:rsid w:val="00ED311C"/>
    <w:rsid w:val="00ED338B"/>
    <w:rsid w:val="00ED3935"/>
    <w:rsid w:val="00ED3F6E"/>
    <w:rsid w:val="00ED4109"/>
    <w:rsid w:val="00ED43B6"/>
    <w:rsid w:val="00ED4D7E"/>
    <w:rsid w:val="00ED4FA3"/>
    <w:rsid w:val="00ED5164"/>
    <w:rsid w:val="00ED600F"/>
    <w:rsid w:val="00ED6C1B"/>
    <w:rsid w:val="00ED6F20"/>
    <w:rsid w:val="00ED6F4A"/>
    <w:rsid w:val="00ED72CB"/>
    <w:rsid w:val="00ED74D5"/>
    <w:rsid w:val="00ED7766"/>
    <w:rsid w:val="00ED7A7A"/>
    <w:rsid w:val="00EE0E5E"/>
    <w:rsid w:val="00EE0E66"/>
    <w:rsid w:val="00EE0EDB"/>
    <w:rsid w:val="00EE102B"/>
    <w:rsid w:val="00EE10D0"/>
    <w:rsid w:val="00EE1273"/>
    <w:rsid w:val="00EE157E"/>
    <w:rsid w:val="00EE2007"/>
    <w:rsid w:val="00EE2057"/>
    <w:rsid w:val="00EE2AF0"/>
    <w:rsid w:val="00EE4689"/>
    <w:rsid w:val="00EE4F03"/>
    <w:rsid w:val="00EE51C0"/>
    <w:rsid w:val="00EE5941"/>
    <w:rsid w:val="00EE5CAC"/>
    <w:rsid w:val="00EE63D7"/>
    <w:rsid w:val="00EE6728"/>
    <w:rsid w:val="00EE6760"/>
    <w:rsid w:val="00EE7442"/>
    <w:rsid w:val="00EF031D"/>
    <w:rsid w:val="00EF0E85"/>
    <w:rsid w:val="00EF26D6"/>
    <w:rsid w:val="00EF27B9"/>
    <w:rsid w:val="00EF2D47"/>
    <w:rsid w:val="00EF3A47"/>
    <w:rsid w:val="00EF3C6C"/>
    <w:rsid w:val="00EF3DC4"/>
    <w:rsid w:val="00EF3E21"/>
    <w:rsid w:val="00EF4ACD"/>
    <w:rsid w:val="00EF4D0B"/>
    <w:rsid w:val="00EF4D1E"/>
    <w:rsid w:val="00EF4D32"/>
    <w:rsid w:val="00EF5335"/>
    <w:rsid w:val="00EF54D2"/>
    <w:rsid w:val="00EF576D"/>
    <w:rsid w:val="00EF6096"/>
    <w:rsid w:val="00EF6339"/>
    <w:rsid w:val="00EF6C74"/>
    <w:rsid w:val="00EF6FA0"/>
    <w:rsid w:val="00EF73FC"/>
    <w:rsid w:val="00EF7519"/>
    <w:rsid w:val="00EF7D8E"/>
    <w:rsid w:val="00F00489"/>
    <w:rsid w:val="00F00D25"/>
    <w:rsid w:val="00F00F6A"/>
    <w:rsid w:val="00F01625"/>
    <w:rsid w:val="00F02779"/>
    <w:rsid w:val="00F02D5A"/>
    <w:rsid w:val="00F02F1F"/>
    <w:rsid w:val="00F0357E"/>
    <w:rsid w:val="00F036CF"/>
    <w:rsid w:val="00F03DDA"/>
    <w:rsid w:val="00F044B4"/>
    <w:rsid w:val="00F05BB4"/>
    <w:rsid w:val="00F05CFE"/>
    <w:rsid w:val="00F06005"/>
    <w:rsid w:val="00F069CD"/>
    <w:rsid w:val="00F072EF"/>
    <w:rsid w:val="00F075BB"/>
    <w:rsid w:val="00F07FCC"/>
    <w:rsid w:val="00F1006B"/>
    <w:rsid w:val="00F10B02"/>
    <w:rsid w:val="00F10D7E"/>
    <w:rsid w:val="00F1110B"/>
    <w:rsid w:val="00F11238"/>
    <w:rsid w:val="00F113A0"/>
    <w:rsid w:val="00F11418"/>
    <w:rsid w:val="00F12259"/>
    <w:rsid w:val="00F12282"/>
    <w:rsid w:val="00F12F8B"/>
    <w:rsid w:val="00F13095"/>
    <w:rsid w:val="00F130D7"/>
    <w:rsid w:val="00F13309"/>
    <w:rsid w:val="00F13496"/>
    <w:rsid w:val="00F134F8"/>
    <w:rsid w:val="00F1389E"/>
    <w:rsid w:val="00F13D60"/>
    <w:rsid w:val="00F14F3A"/>
    <w:rsid w:val="00F15581"/>
    <w:rsid w:val="00F1574E"/>
    <w:rsid w:val="00F159F5"/>
    <w:rsid w:val="00F16616"/>
    <w:rsid w:val="00F16AA0"/>
    <w:rsid w:val="00F171DA"/>
    <w:rsid w:val="00F1741A"/>
    <w:rsid w:val="00F177E1"/>
    <w:rsid w:val="00F179A8"/>
    <w:rsid w:val="00F2031C"/>
    <w:rsid w:val="00F205EC"/>
    <w:rsid w:val="00F2062F"/>
    <w:rsid w:val="00F21978"/>
    <w:rsid w:val="00F22085"/>
    <w:rsid w:val="00F2264B"/>
    <w:rsid w:val="00F2321A"/>
    <w:rsid w:val="00F23294"/>
    <w:rsid w:val="00F240A2"/>
    <w:rsid w:val="00F249DB"/>
    <w:rsid w:val="00F24A77"/>
    <w:rsid w:val="00F25733"/>
    <w:rsid w:val="00F25D96"/>
    <w:rsid w:val="00F260E6"/>
    <w:rsid w:val="00F264B1"/>
    <w:rsid w:val="00F2655A"/>
    <w:rsid w:val="00F265AC"/>
    <w:rsid w:val="00F26989"/>
    <w:rsid w:val="00F26A84"/>
    <w:rsid w:val="00F26C8E"/>
    <w:rsid w:val="00F26E60"/>
    <w:rsid w:val="00F27D59"/>
    <w:rsid w:val="00F27D83"/>
    <w:rsid w:val="00F30088"/>
    <w:rsid w:val="00F304B1"/>
    <w:rsid w:val="00F30602"/>
    <w:rsid w:val="00F30B18"/>
    <w:rsid w:val="00F30BC5"/>
    <w:rsid w:val="00F31BB8"/>
    <w:rsid w:val="00F31C11"/>
    <w:rsid w:val="00F32153"/>
    <w:rsid w:val="00F32B93"/>
    <w:rsid w:val="00F32E23"/>
    <w:rsid w:val="00F33114"/>
    <w:rsid w:val="00F332D2"/>
    <w:rsid w:val="00F33308"/>
    <w:rsid w:val="00F339A2"/>
    <w:rsid w:val="00F33E1D"/>
    <w:rsid w:val="00F3488C"/>
    <w:rsid w:val="00F34A6F"/>
    <w:rsid w:val="00F34FFE"/>
    <w:rsid w:val="00F351C4"/>
    <w:rsid w:val="00F35273"/>
    <w:rsid w:val="00F3569B"/>
    <w:rsid w:val="00F365B6"/>
    <w:rsid w:val="00F36F40"/>
    <w:rsid w:val="00F36F67"/>
    <w:rsid w:val="00F372E3"/>
    <w:rsid w:val="00F374C2"/>
    <w:rsid w:val="00F3795A"/>
    <w:rsid w:val="00F40251"/>
    <w:rsid w:val="00F4217B"/>
    <w:rsid w:val="00F4276A"/>
    <w:rsid w:val="00F43801"/>
    <w:rsid w:val="00F44210"/>
    <w:rsid w:val="00F44CEC"/>
    <w:rsid w:val="00F44EF4"/>
    <w:rsid w:val="00F46035"/>
    <w:rsid w:val="00F4619A"/>
    <w:rsid w:val="00F465F9"/>
    <w:rsid w:val="00F469D5"/>
    <w:rsid w:val="00F46A72"/>
    <w:rsid w:val="00F471B0"/>
    <w:rsid w:val="00F473D5"/>
    <w:rsid w:val="00F47C03"/>
    <w:rsid w:val="00F502A7"/>
    <w:rsid w:val="00F50A18"/>
    <w:rsid w:val="00F50A9F"/>
    <w:rsid w:val="00F5107C"/>
    <w:rsid w:val="00F516FC"/>
    <w:rsid w:val="00F51C52"/>
    <w:rsid w:val="00F523CE"/>
    <w:rsid w:val="00F53FFB"/>
    <w:rsid w:val="00F543B2"/>
    <w:rsid w:val="00F55221"/>
    <w:rsid w:val="00F55C14"/>
    <w:rsid w:val="00F5657E"/>
    <w:rsid w:val="00F56A69"/>
    <w:rsid w:val="00F56A84"/>
    <w:rsid w:val="00F572B4"/>
    <w:rsid w:val="00F57336"/>
    <w:rsid w:val="00F57813"/>
    <w:rsid w:val="00F57C40"/>
    <w:rsid w:val="00F57D7B"/>
    <w:rsid w:val="00F60454"/>
    <w:rsid w:val="00F60802"/>
    <w:rsid w:val="00F60B67"/>
    <w:rsid w:val="00F61214"/>
    <w:rsid w:val="00F6175D"/>
    <w:rsid w:val="00F61B2E"/>
    <w:rsid w:val="00F61F11"/>
    <w:rsid w:val="00F61F85"/>
    <w:rsid w:val="00F6213A"/>
    <w:rsid w:val="00F625F9"/>
    <w:rsid w:val="00F62817"/>
    <w:rsid w:val="00F62826"/>
    <w:rsid w:val="00F62F30"/>
    <w:rsid w:val="00F63F23"/>
    <w:rsid w:val="00F642D7"/>
    <w:rsid w:val="00F6454B"/>
    <w:rsid w:val="00F64D76"/>
    <w:rsid w:val="00F65095"/>
    <w:rsid w:val="00F65FE3"/>
    <w:rsid w:val="00F66655"/>
    <w:rsid w:val="00F6781D"/>
    <w:rsid w:val="00F679A7"/>
    <w:rsid w:val="00F67B56"/>
    <w:rsid w:val="00F67ED3"/>
    <w:rsid w:val="00F70A0B"/>
    <w:rsid w:val="00F711E1"/>
    <w:rsid w:val="00F71755"/>
    <w:rsid w:val="00F71C5D"/>
    <w:rsid w:val="00F72B3F"/>
    <w:rsid w:val="00F72EBB"/>
    <w:rsid w:val="00F742DF"/>
    <w:rsid w:val="00F745F8"/>
    <w:rsid w:val="00F746DE"/>
    <w:rsid w:val="00F752FA"/>
    <w:rsid w:val="00F75353"/>
    <w:rsid w:val="00F754FB"/>
    <w:rsid w:val="00F756EE"/>
    <w:rsid w:val="00F756EF"/>
    <w:rsid w:val="00F7594B"/>
    <w:rsid w:val="00F76092"/>
    <w:rsid w:val="00F76338"/>
    <w:rsid w:val="00F76E94"/>
    <w:rsid w:val="00F77212"/>
    <w:rsid w:val="00F776DA"/>
    <w:rsid w:val="00F7786E"/>
    <w:rsid w:val="00F779B6"/>
    <w:rsid w:val="00F77B04"/>
    <w:rsid w:val="00F8084F"/>
    <w:rsid w:val="00F8223E"/>
    <w:rsid w:val="00F82332"/>
    <w:rsid w:val="00F82E40"/>
    <w:rsid w:val="00F833F3"/>
    <w:rsid w:val="00F83DF8"/>
    <w:rsid w:val="00F84138"/>
    <w:rsid w:val="00F84A96"/>
    <w:rsid w:val="00F85C97"/>
    <w:rsid w:val="00F869BD"/>
    <w:rsid w:val="00F871A9"/>
    <w:rsid w:val="00F876FB"/>
    <w:rsid w:val="00F904B6"/>
    <w:rsid w:val="00F90788"/>
    <w:rsid w:val="00F9080F"/>
    <w:rsid w:val="00F90A59"/>
    <w:rsid w:val="00F914CA"/>
    <w:rsid w:val="00F91C51"/>
    <w:rsid w:val="00F92146"/>
    <w:rsid w:val="00F92264"/>
    <w:rsid w:val="00F9240A"/>
    <w:rsid w:val="00F924E6"/>
    <w:rsid w:val="00F92D6D"/>
    <w:rsid w:val="00F93449"/>
    <w:rsid w:val="00F93B66"/>
    <w:rsid w:val="00F93F77"/>
    <w:rsid w:val="00F942D5"/>
    <w:rsid w:val="00F94B06"/>
    <w:rsid w:val="00F9518C"/>
    <w:rsid w:val="00F95347"/>
    <w:rsid w:val="00F953CC"/>
    <w:rsid w:val="00F96540"/>
    <w:rsid w:val="00F968CE"/>
    <w:rsid w:val="00F97988"/>
    <w:rsid w:val="00F97EC5"/>
    <w:rsid w:val="00FA00CF"/>
    <w:rsid w:val="00FA0234"/>
    <w:rsid w:val="00FA0275"/>
    <w:rsid w:val="00FA06AF"/>
    <w:rsid w:val="00FA0B8B"/>
    <w:rsid w:val="00FA1A8F"/>
    <w:rsid w:val="00FA21A0"/>
    <w:rsid w:val="00FA236B"/>
    <w:rsid w:val="00FA236C"/>
    <w:rsid w:val="00FA2688"/>
    <w:rsid w:val="00FA26AE"/>
    <w:rsid w:val="00FA451A"/>
    <w:rsid w:val="00FA477B"/>
    <w:rsid w:val="00FA4B8C"/>
    <w:rsid w:val="00FA5B24"/>
    <w:rsid w:val="00FA6F1C"/>
    <w:rsid w:val="00FA742C"/>
    <w:rsid w:val="00FA7F5E"/>
    <w:rsid w:val="00FB0340"/>
    <w:rsid w:val="00FB060E"/>
    <w:rsid w:val="00FB12CB"/>
    <w:rsid w:val="00FB1B04"/>
    <w:rsid w:val="00FB1F58"/>
    <w:rsid w:val="00FB20CC"/>
    <w:rsid w:val="00FB2167"/>
    <w:rsid w:val="00FB25D8"/>
    <w:rsid w:val="00FB31AB"/>
    <w:rsid w:val="00FB39F4"/>
    <w:rsid w:val="00FB3C4E"/>
    <w:rsid w:val="00FB3C7D"/>
    <w:rsid w:val="00FB3E4F"/>
    <w:rsid w:val="00FB428E"/>
    <w:rsid w:val="00FB4C7A"/>
    <w:rsid w:val="00FB4E25"/>
    <w:rsid w:val="00FB50A3"/>
    <w:rsid w:val="00FB596A"/>
    <w:rsid w:val="00FB5A64"/>
    <w:rsid w:val="00FB5D04"/>
    <w:rsid w:val="00FB65E2"/>
    <w:rsid w:val="00FB685A"/>
    <w:rsid w:val="00FB6B66"/>
    <w:rsid w:val="00FB77B6"/>
    <w:rsid w:val="00FB7E49"/>
    <w:rsid w:val="00FC06A5"/>
    <w:rsid w:val="00FC0716"/>
    <w:rsid w:val="00FC098E"/>
    <w:rsid w:val="00FC12ED"/>
    <w:rsid w:val="00FC14B1"/>
    <w:rsid w:val="00FC29DE"/>
    <w:rsid w:val="00FC2B4A"/>
    <w:rsid w:val="00FC3171"/>
    <w:rsid w:val="00FC42D9"/>
    <w:rsid w:val="00FC4412"/>
    <w:rsid w:val="00FC59E8"/>
    <w:rsid w:val="00FC62B5"/>
    <w:rsid w:val="00FC6B3F"/>
    <w:rsid w:val="00FC78CD"/>
    <w:rsid w:val="00FD05F0"/>
    <w:rsid w:val="00FD0A1B"/>
    <w:rsid w:val="00FD0CD7"/>
    <w:rsid w:val="00FD139F"/>
    <w:rsid w:val="00FD1CF7"/>
    <w:rsid w:val="00FD2804"/>
    <w:rsid w:val="00FD29BD"/>
    <w:rsid w:val="00FD2F15"/>
    <w:rsid w:val="00FD310F"/>
    <w:rsid w:val="00FD33B7"/>
    <w:rsid w:val="00FD36EA"/>
    <w:rsid w:val="00FD387C"/>
    <w:rsid w:val="00FD396F"/>
    <w:rsid w:val="00FD3F38"/>
    <w:rsid w:val="00FD4E0F"/>
    <w:rsid w:val="00FD4E5F"/>
    <w:rsid w:val="00FD5B55"/>
    <w:rsid w:val="00FD5EFF"/>
    <w:rsid w:val="00FD5F17"/>
    <w:rsid w:val="00FD6F84"/>
    <w:rsid w:val="00FD7A05"/>
    <w:rsid w:val="00FE0575"/>
    <w:rsid w:val="00FE1A0B"/>
    <w:rsid w:val="00FE1B52"/>
    <w:rsid w:val="00FE271C"/>
    <w:rsid w:val="00FE287C"/>
    <w:rsid w:val="00FE2C40"/>
    <w:rsid w:val="00FE348B"/>
    <w:rsid w:val="00FE37F4"/>
    <w:rsid w:val="00FE3AF9"/>
    <w:rsid w:val="00FE42E6"/>
    <w:rsid w:val="00FE452C"/>
    <w:rsid w:val="00FE4D3B"/>
    <w:rsid w:val="00FE5223"/>
    <w:rsid w:val="00FE5443"/>
    <w:rsid w:val="00FE54AB"/>
    <w:rsid w:val="00FE5BBE"/>
    <w:rsid w:val="00FE6D0E"/>
    <w:rsid w:val="00FE74B5"/>
    <w:rsid w:val="00FE7657"/>
    <w:rsid w:val="00FE7F5D"/>
    <w:rsid w:val="00FE7F9A"/>
    <w:rsid w:val="00FF02CF"/>
    <w:rsid w:val="00FF0B47"/>
    <w:rsid w:val="00FF1268"/>
    <w:rsid w:val="00FF1A35"/>
    <w:rsid w:val="00FF1B77"/>
    <w:rsid w:val="00FF1B90"/>
    <w:rsid w:val="00FF1E34"/>
    <w:rsid w:val="00FF24E8"/>
    <w:rsid w:val="00FF3523"/>
    <w:rsid w:val="00FF39E6"/>
    <w:rsid w:val="00FF3B16"/>
    <w:rsid w:val="00FF40C2"/>
    <w:rsid w:val="00FF441B"/>
    <w:rsid w:val="00FF45AA"/>
    <w:rsid w:val="00FF49D3"/>
    <w:rsid w:val="00FF4A81"/>
    <w:rsid w:val="00FF5C02"/>
    <w:rsid w:val="00FF6137"/>
    <w:rsid w:val="00FF6AC2"/>
    <w:rsid w:val="00FF707B"/>
    <w:rsid w:val="00FF766E"/>
    <w:rsid w:val="00FF76FB"/>
    <w:rsid w:val="00FF775A"/>
    <w:rsid w:val="00FF7B48"/>
    <w:rsid w:val="00FF7D98"/>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57B3F"/>
    <w:rPr>
      <w:sz w:val="24"/>
      <w:szCs w:val="24"/>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rPr>
  </w:style>
  <w:style w:type="character" w:customStyle="1" w:styleId="KommentartextZchn">
    <w:name w:val="Kommentartext Zchn"/>
    <w:link w:val="Kommentartext"/>
    <w:rsid w:val="009C6A9E"/>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rPr>
  </w:style>
  <w:style w:type="paragraph" w:styleId="Sprechblasentext">
    <w:name w:val="Balloon Text"/>
    <w:basedOn w:val="Standard"/>
    <w:link w:val="SprechblasentextZchn"/>
    <w:rsid w:val="009C6A9E"/>
    <w:rPr>
      <w:rFonts w:ascii="Tahoma" w:hAnsi="Tahoma"/>
      <w:sz w:val="16"/>
      <w:szCs w:val="16"/>
    </w:rPr>
  </w:style>
  <w:style w:type="character" w:customStyle="1" w:styleId="SprechblasentextZchn">
    <w:name w:val="Sprechblasentext Zchn"/>
    <w:link w:val="Sprechblasentext"/>
    <w:rsid w:val="009C6A9E"/>
    <w:rPr>
      <w:rFonts w:ascii="Tahoma" w:hAnsi="Tahoma" w:cs="Tahoma"/>
      <w:sz w:val="16"/>
      <w:szCs w:val="16"/>
    </w:rPr>
  </w:style>
  <w:style w:type="paragraph" w:styleId="Kopfzeile">
    <w:name w:val="header"/>
    <w:basedOn w:val="Standard"/>
    <w:link w:val="KopfzeileZchn"/>
    <w:uiPriority w:val="99"/>
    <w:rsid w:val="00DE6B13"/>
    <w:pPr>
      <w:tabs>
        <w:tab w:val="center" w:pos="4536"/>
        <w:tab w:val="right" w:pos="9072"/>
      </w:tabs>
    </w:pPr>
  </w:style>
  <w:style w:type="character" w:customStyle="1" w:styleId="KopfzeileZchn">
    <w:name w:val="Kopfzeile Zchn"/>
    <w:link w:val="Kopfzeile"/>
    <w:uiPriority w:val="99"/>
    <w:rsid w:val="00DE6B13"/>
    <w:rPr>
      <w:sz w:val="24"/>
      <w:szCs w:val="24"/>
    </w:rPr>
  </w:style>
  <w:style w:type="paragraph" w:styleId="Fuzeile">
    <w:name w:val="footer"/>
    <w:basedOn w:val="Standard"/>
    <w:link w:val="FuzeileZchn"/>
    <w:rsid w:val="00DE6B13"/>
    <w:pPr>
      <w:tabs>
        <w:tab w:val="center" w:pos="4536"/>
        <w:tab w:val="right" w:pos="9072"/>
      </w:tabs>
    </w:pPr>
  </w:style>
  <w:style w:type="character" w:customStyle="1" w:styleId="FuzeileZchn">
    <w:name w:val="Fußzeile Zchn"/>
    <w:link w:val="Fuzeile"/>
    <w:rsid w:val="00DE6B13"/>
    <w:rPr>
      <w:sz w:val="24"/>
      <w:szCs w:val="24"/>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Times New Roman" w:eastAsia="MS Mincho" w:hAnsi="Times New Roman"/>
    </w:rPr>
  </w:style>
  <w:style w:type="paragraph" w:customStyle="1" w:styleId="bodytext">
    <w:name w:val="bodytext"/>
    <w:basedOn w:val="Standard"/>
    <w:rsid w:val="001D664B"/>
    <w:pPr>
      <w:spacing w:before="100" w:beforeAutospacing="1" w:after="100" w:afterAutospacing="1"/>
    </w:pPr>
    <w:rPr>
      <w:rFonts w:eastAsia="Times New Roman"/>
    </w:rPr>
  </w:style>
  <w:style w:type="character" w:styleId="HTMLSchreibmaschine">
    <w:name w:val="HTML Typewriter"/>
    <w:uiPriority w:val="99"/>
    <w:unhideWhenUsed/>
    <w:rsid w:val="00DB112A"/>
    <w:rPr>
      <w:rFonts w:ascii="Courier New" w:eastAsia="Calibri" w:hAnsi="Courier New" w:cs="Courier New"/>
      <w:sz w:val="20"/>
      <w:szCs w:val="20"/>
    </w:rPr>
  </w:style>
  <w:style w:type="character" w:customStyle="1" w:styleId="apple-style-span">
    <w:name w:val="apple-style-span"/>
    <w:rsid w:val="00FC06A5"/>
    <w:rPr>
      <w:rFonts w:ascii="Times New Roman" w:hAnsi="Times New Roman"/>
    </w:rPr>
  </w:style>
  <w:style w:type="character" w:customStyle="1" w:styleId="apple-converted-space">
    <w:name w:val="apple-converted-space"/>
    <w:rsid w:val="007062CD"/>
    <w:rPr>
      <w:rFonts w:ascii="Times New Roman" w:hAnsi="Times New Roman"/>
    </w:rPr>
  </w:style>
  <w:style w:type="paragraph" w:styleId="StandardWeb">
    <w:name w:val="Normal (Web)"/>
    <w:basedOn w:val="Standard"/>
    <w:uiPriority w:val="99"/>
    <w:unhideWhenUsed/>
    <w:rsid w:val="00DB3FD4"/>
    <w:pPr>
      <w:spacing w:before="100" w:beforeAutospacing="1" w:after="100" w:afterAutospacing="1"/>
    </w:pPr>
    <w:rPr>
      <w:rFonts w:eastAsia="Times New Roman"/>
    </w:rPr>
  </w:style>
  <w:style w:type="character" w:customStyle="1" w:styleId="berschrift2Zchn">
    <w:name w:val="Überschrift 2 Zchn"/>
    <w:link w:val="berschrift2"/>
    <w:rsid w:val="00B75544"/>
    <w:rPr>
      <w:rFonts w:ascii="Lucida Sans" w:eastAsia="Times New Roman" w:hAnsi="Lucida Sans"/>
      <w:i/>
      <w:sz w:val="24"/>
      <w:szCs w:val="24"/>
    </w:rPr>
  </w:style>
  <w:style w:type="paragraph" w:styleId="Textkrper-Zeileneinzug">
    <w:name w:val="Body Text Indent"/>
    <w:basedOn w:val="Standard"/>
    <w:link w:val="Textkrper-ZeileneinzugZchn"/>
    <w:rsid w:val="00F871A9"/>
    <w:pPr>
      <w:spacing w:after="120"/>
      <w:ind w:left="283"/>
    </w:pPr>
  </w:style>
  <w:style w:type="character" w:customStyle="1" w:styleId="Textkrper-ZeileneinzugZchn">
    <w:name w:val="Textkörper-Zeileneinzug Zchn"/>
    <w:link w:val="Textkrper-Zeileneinzug"/>
    <w:rsid w:val="00F871A9"/>
    <w:rPr>
      <w:sz w:val="24"/>
      <w:szCs w:val="24"/>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rPr>
  </w:style>
  <w:style w:type="character" w:styleId="Fett">
    <w:name w:val="Strong"/>
    <w:uiPriority w:val="22"/>
    <w:qFormat/>
    <w:rsid w:val="00002D06"/>
    <w:rPr>
      <w:b/>
      <w:bCs/>
    </w:rPr>
  </w:style>
  <w:style w:type="character" w:customStyle="1" w:styleId="med-text">
    <w:name w:val="med-text"/>
    <w:rsid w:val="00002D06"/>
    <w:rPr>
      <w:rFonts w:ascii="Times New Roman" w:hAnsi="Times New Roman"/>
    </w:rPr>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rPr>
  </w:style>
  <w:style w:type="paragraph" w:customStyle="1" w:styleId="DunkleListe-Akzent31">
    <w:name w:val="Dunkle Liste - Akzent 31"/>
    <w:hidden/>
    <w:uiPriority w:val="99"/>
    <w:semiHidden/>
    <w:rsid w:val="00A62F3F"/>
    <w:rPr>
      <w:sz w:val="24"/>
      <w:szCs w:val="24"/>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rPr>
  </w:style>
  <w:style w:type="paragraph" w:customStyle="1" w:styleId="ox-e05ee1f59a-msonormal">
    <w:name w:val="ox-e05ee1f59a-msonormal"/>
    <w:basedOn w:val="Standard"/>
    <w:rsid w:val="008F55E3"/>
    <w:pPr>
      <w:spacing w:before="100" w:beforeAutospacing="1" w:after="100" w:afterAutospacing="1"/>
    </w:pPr>
    <w:rPr>
      <w:rFonts w:eastAsia="Times New Roman"/>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rPr>
      <w:rFonts w:ascii="Times New Roman" w:hAnsi="Times New Roman"/>
    </w:rPr>
  </w:style>
  <w:style w:type="paragraph" w:customStyle="1" w:styleId="contextmenu">
    <w:name w:val="contextmenu"/>
    <w:basedOn w:val="Standard"/>
    <w:rsid w:val="008C2660"/>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suedpack.com"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anja.nickels@multivac.d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18A29-5C7E-4BF6-BE2E-0AF562DF6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778</Words>
  <Characters>4903</Characters>
  <Application>Microsoft Office Word</Application>
  <DocSecurity>0</DocSecurity>
  <Lines>40</Lines>
  <Paragraphs>11</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5670</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Fakler, Julia</cp:lastModifiedBy>
  <cp:revision>7</cp:revision>
  <cp:lastPrinted>2021-10-18T15:19:00Z</cp:lastPrinted>
  <dcterms:created xsi:type="dcterms:W3CDTF">2021-10-18T14:02:00Z</dcterms:created>
  <dcterms:modified xsi:type="dcterms:W3CDTF">2021-10-18T15:22:00Z</dcterms:modified>
</cp:coreProperties>
</file>